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A607B" w14:textId="0522270E" w:rsidR="00292CA0" w:rsidRPr="00292CA0" w:rsidRDefault="00A316A9" w:rsidP="00A316A9">
      <w:pPr>
        <w:tabs>
          <w:tab w:val="left" w:pos="1542"/>
        </w:tabs>
        <w:spacing w:after="0" w:line="240" w:lineRule="auto"/>
        <w:contextualSpacing/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ab/>
      </w:r>
    </w:p>
    <w:p w14:paraId="74142AB1" w14:textId="629A7130" w:rsidR="00292CA0" w:rsidRPr="00292CA0" w:rsidRDefault="6EAB6B0C" w:rsidP="00292CA0">
      <w:pPr>
        <w:jc w:val="center"/>
        <w:rPr>
          <w:b/>
          <w:bCs/>
          <w:color w:val="FF0000"/>
          <w:sz w:val="28"/>
          <w:szCs w:val="28"/>
        </w:rPr>
      </w:pPr>
      <w:r w:rsidRPr="334569B6">
        <w:rPr>
          <w:b/>
          <w:bCs/>
          <w:color w:val="FF0000"/>
          <w:sz w:val="28"/>
          <w:szCs w:val="28"/>
        </w:rPr>
        <w:t xml:space="preserve">Załącznik </w:t>
      </w:r>
      <w:r w:rsidR="6D8FDFEC" w:rsidRPr="334569B6">
        <w:rPr>
          <w:b/>
          <w:bCs/>
          <w:color w:val="FF0000"/>
          <w:sz w:val="28"/>
          <w:szCs w:val="28"/>
        </w:rPr>
        <w:t xml:space="preserve">nr </w:t>
      </w:r>
      <w:r w:rsidRPr="334569B6">
        <w:rPr>
          <w:b/>
          <w:bCs/>
          <w:color w:val="FF0000"/>
          <w:sz w:val="28"/>
          <w:szCs w:val="28"/>
        </w:rPr>
        <w:t>1</w:t>
      </w:r>
      <w:r w:rsidR="6D8FDFEC" w:rsidRPr="334569B6">
        <w:rPr>
          <w:b/>
          <w:bCs/>
          <w:color w:val="FF0000"/>
          <w:sz w:val="28"/>
          <w:szCs w:val="28"/>
        </w:rPr>
        <w:t xml:space="preserve"> do Regulaminu - </w:t>
      </w:r>
      <w:r w:rsidRPr="334569B6">
        <w:rPr>
          <w:b/>
          <w:bCs/>
          <w:color w:val="FF0000"/>
          <w:sz w:val="28"/>
          <w:szCs w:val="28"/>
        </w:rPr>
        <w:t>Wymagania stawiane Technologii Uniwersalnej Biogazowni</w:t>
      </w:r>
    </w:p>
    <w:p w14:paraId="7C72CF31" w14:textId="5BEDACA4" w:rsidR="00CB47DB" w:rsidRDefault="00CB47DB" w:rsidP="15DCBC54">
      <w:pPr>
        <w:jc w:val="both"/>
        <w:rPr>
          <w:rFonts w:ascii="Calibri" w:eastAsia="Calibri" w:hAnsi="Calibri" w:cs="Calibri"/>
          <w:sz w:val="20"/>
          <w:szCs w:val="20"/>
        </w:rPr>
      </w:pPr>
      <w:r w:rsidRPr="55BAE33D">
        <w:rPr>
          <w:sz w:val="20"/>
          <w:szCs w:val="20"/>
        </w:rPr>
        <w:t>Każdorazowo</w:t>
      </w:r>
      <w:r w:rsidR="65C2085C" w:rsidRPr="55BAE33D">
        <w:rPr>
          <w:sz w:val="20"/>
          <w:szCs w:val="20"/>
        </w:rPr>
        <w:t>,</w:t>
      </w:r>
      <w:r w:rsidRPr="55BAE33D">
        <w:rPr>
          <w:sz w:val="20"/>
          <w:szCs w:val="20"/>
        </w:rPr>
        <w:t xml:space="preserve"> gdy dane Wymaganie odwołuje się do przepisów aktów prawa bezwzględnie </w:t>
      </w:r>
      <w:r w:rsidR="6DC94B06" w:rsidRPr="55BAE33D">
        <w:rPr>
          <w:sz w:val="20"/>
          <w:szCs w:val="20"/>
        </w:rPr>
        <w:t>obowiązującego</w:t>
      </w:r>
      <w:r w:rsidRPr="55BAE33D">
        <w:rPr>
          <w:sz w:val="20"/>
          <w:szCs w:val="20"/>
        </w:rPr>
        <w:t xml:space="preserve">, to odnoszą się one do ich aktualnego brzmienia z uwzględnieniem dotychczasowych zmian, a w przypadku zastąpienia tych przepisów w drodze innego aktu – wskazane odwołania odnoszą się do aktów zastępujących. </w:t>
      </w:r>
      <w:r w:rsidR="69378182" w:rsidRPr="55BAE33D">
        <w:rPr>
          <w:rFonts w:ascii="Calibri" w:eastAsia="Calibri" w:hAnsi="Calibri" w:cs="Calibri"/>
          <w:sz w:val="18"/>
          <w:szCs w:val="18"/>
        </w:rPr>
        <w:t>J</w:t>
      </w:r>
      <w:r w:rsidR="69378182" w:rsidRPr="55BAE33D">
        <w:rPr>
          <w:rFonts w:ascii="Calibri" w:eastAsia="Calibri" w:hAnsi="Calibri" w:cs="Calibri"/>
          <w:sz w:val="20"/>
          <w:szCs w:val="20"/>
        </w:rPr>
        <w:t>eśli w toku Przedsięwzięcia dojdzie do zmiany wymogów technicznych lub norm wynikających z bezwzględnie obowiązujących przepisów prawa, Wykonawca jest zobowiązany dostosować opracowywany Wynik Prac Etapu oraz Wyniki Prac Etapów następujących po nim do takich zmienionych wymogów lub norm.</w:t>
      </w:r>
    </w:p>
    <w:p w14:paraId="2709AB28" w14:textId="77777777" w:rsidR="00AA3F82" w:rsidRPr="00CD0B22" w:rsidRDefault="00AA3F82" w:rsidP="00CD0B22">
      <w:pPr>
        <w:jc w:val="both"/>
      </w:pPr>
      <w:r w:rsidRPr="00CD0B22">
        <w:t>W niniejszym dokumencie wymagania podzielono wg poniższych kategorii: </w:t>
      </w:r>
    </w:p>
    <w:p w14:paraId="38F7DC8C" w14:textId="709378D6" w:rsidR="00AA3F82" w:rsidRPr="00CD0B22" w:rsidRDefault="00AA3F8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Technologia</w:t>
      </w:r>
      <w:r w:rsidRPr="00CD0B22">
        <w:t> – ogólne wymagania związane z opracowaną Technologią</w:t>
      </w:r>
      <w:r w:rsidR="00293593">
        <w:t>, która zostanie zastosowana w Demonstratorze Technologii,</w:t>
      </w:r>
    </w:p>
    <w:p w14:paraId="17D4B77C" w14:textId="31BB95B8" w:rsidR="00AA3F82" w:rsidRPr="00AA3F82" w:rsidRDefault="00AA3F8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Demonstrator</w:t>
      </w:r>
      <w:r w:rsidRPr="00CD0B22">
        <w:t xml:space="preserve"> – ogólne wymagania </w:t>
      </w:r>
      <w:r w:rsidR="00293593">
        <w:t>dla Demonstratora Technologii Uniwersalnej Biogazowni,</w:t>
      </w:r>
    </w:p>
    <w:p w14:paraId="568FD49B" w14:textId="1AE731A8" w:rsidR="00AA3F82" w:rsidRDefault="00701FB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Instalacja Ułamkowo-Techniczna</w:t>
      </w:r>
      <w:r w:rsidR="00AA3F82" w:rsidRPr="00CD0B22">
        <w:t xml:space="preserve"> – wymagania związane z </w:t>
      </w:r>
      <w:r w:rsidR="00293593">
        <w:t>Instalacjami Ułamkowo-Technicznymi</w:t>
      </w:r>
      <w:r>
        <w:t>,</w:t>
      </w:r>
    </w:p>
    <w:p w14:paraId="3268CB68" w14:textId="10111B8C" w:rsidR="00701FB2" w:rsidRDefault="00701FB2" w:rsidP="00701FB2">
      <w:pPr>
        <w:pStyle w:val="Akapitzlist"/>
        <w:numPr>
          <w:ilvl w:val="0"/>
          <w:numId w:val="32"/>
        </w:numPr>
        <w:jc w:val="both"/>
      </w:pPr>
      <w:r w:rsidRPr="00701FB2">
        <w:rPr>
          <w:b/>
        </w:rPr>
        <w:t>Technologia i innowacje</w:t>
      </w:r>
      <w:r>
        <w:t xml:space="preserve"> – wymagania związane z rozwiązaniami opcjonalnymi, których wykona</w:t>
      </w:r>
      <w:r w:rsidR="00005801">
        <w:t>nie Wykonawca może zadeklarować,</w:t>
      </w:r>
    </w:p>
    <w:p w14:paraId="5DC5DE3B" w14:textId="0167A9A8" w:rsidR="00005801" w:rsidRPr="00005801" w:rsidRDefault="00005801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005801">
        <w:rPr>
          <w:b/>
        </w:rPr>
        <w:t>Koszt B+R</w:t>
      </w:r>
      <w:r>
        <w:rPr>
          <w:b/>
        </w:rPr>
        <w:t xml:space="preserve"> – </w:t>
      </w:r>
      <w:r>
        <w:t>wymagania związane z kosztem realizacji poszczególnych Etapów Przedsięwzięcia przez Wykonawcę.</w:t>
      </w:r>
    </w:p>
    <w:p w14:paraId="7B5A7A56" w14:textId="3BCFDBF6" w:rsidR="00005801" w:rsidRPr="00230FB3" w:rsidRDefault="00005801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005801">
        <w:rPr>
          <w:b/>
        </w:rPr>
        <w:t>Przychód z komercjalizacji</w:t>
      </w:r>
      <w:r>
        <w:rPr>
          <w:b/>
        </w:rPr>
        <w:t xml:space="preserve"> – </w:t>
      </w:r>
      <w:r>
        <w:t>wymagania związane z udziałem w przychodzie z komercjalizacji rozwiązań opraco</w:t>
      </w:r>
      <w:r w:rsidR="00230FB3">
        <w:t>wanych w ramach Przedsięwzięcia,</w:t>
      </w:r>
    </w:p>
    <w:p w14:paraId="30364E73" w14:textId="35782FF7" w:rsidR="00230FB3" w:rsidRPr="00005801" w:rsidRDefault="00230FB3" w:rsidP="00005801">
      <w:pPr>
        <w:pStyle w:val="Akapitzlist"/>
        <w:numPr>
          <w:ilvl w:val="0"/>
          <w:numId w:val="32"/>
        </w:numPr>
        <w:jc w:val="both"/>
        <w:rPr>
          <w:b/>
        </w:rPr>
      </w:pPr>
      <w:r w:rsidRPr="00230FB3">
        <w:rPr>
          <w:b/>
        </w:rPr>
        <w:t>Wykonawca</w:t>
      </w:r>
      <w:r>
        <w:t xml:space="preserve"> – wymagania stawiane Wykonawcy.</w:t>
      </w:r>
    </w:p>
    <w:p w14:paraId="48050597" w14:textId="77777777" w:rsidR="00AA3F82" w:rsidRDefault="00AA3F82" w:rsidP="15DCBC54">
      <w:pPr>
        <w:jc w:val="both"/>
        <w:rPr>
          <w:rFonts w:ascii="Calibri" w:eastAsia="Calibri" w:hAnsi="Calibri" w:cs="Calibri"/>
          <w:sz w:val="20"/>
          <w:szCs w:val="20"/>
        </w:rPr>
      </w:pPr>
    </w:p>
    <w:p w14:paraId="68255D22" w14:textId="77777777" w:rsidR="00CB47DB" w:rsidRDefault="00CB47DB" w:rsidP="00292CA0"/>
    <w:p w14:paraId="44B6CA9A" w14:textId="4D5244C7" w:rsidR="00292CA0" w:rsidRPr="00292CA0" w:rsidRDefault="00292CA0" w:rsidP="00292CA0">
      <w:r w:rsidRPr="00292CA0">
        <w:t>Tabela 1. Wymagania obligatoryjne w Przedsięwzięciu.</w:t>
      </w:r>
      <w:r w:rsidR="00BB339A">
        <w:t xml:space="preserve"> </w:t>
      </w:r>
    </w:p>
    <w:tbl>
      <w:tblPr>
        <w:tblStyle w:val="Tabela-Siatka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841"/>
        <w:gridCol w:w="1706"/>
        <w:gridCol w:w="2835"/>
        <w:gridCol w:w="9072"/>
      </w:tblGrid>
      <w:tr w:rsidR="009260A7" w:rsidRPr="00292CA0" w14:paraId="1A45B414" w14:textId="77777777" w:rsidTr="0692B22A">
        <w:trPr>
          <w:trHeight w:val="730"/>
          <w:jc w:val="center"/>
        </w:trPr>
        <w:tc>
          <w:tcPr>
            <w:tcW w:w="841" w:type="dxa"/>
            <w:shd w:val="clear" w:color="auto" w:fill="C5E0B3" w:themeFill="accent6" w:themeFillTint="66"/>
          </w:tcPr>
          <w:p w14:paraId="33874AFD" w14:textId="77777777" w:rsidR="009260A7" w:rsidRPr="00D97576" w:rsidRDefault="009260A7" w:rsidP="00292CA0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D97576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706" w:type="dxa"/>
            <w:shd w:val="clear" w:color="auto" w:fill="C5E0B3" w:themeFill="accent6" w:themeFillTint="66"/>
            <w:vAlign w:val="center"/>
          </w:tcPr>
          <w:p w14:paraId="6854ABF7" w14:textId="77777777" w:rsidR="009260A7" w:rsidRPr="00292CA0" w:rsidRDefault="009260A7" w:rsidP="007C6ABE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35" w:type="dxa"/>
            <w:shd w:val="clear" w:color="auto" w:fill="C5E0B3" w:themeFill="accent6" w:themeFillTint="66"/>
            <w:vAlign w:val="center"/>
          </w:tcPr>
          <w:p w14:paraId="13561DB1" w14:textId="43DA5385" w:rsidR="009260A7" w:rsidRPr="00292CA0" w:rsidRDefault="009260A7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00CB47D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  <w:tc>
          <w:tcPr>
            <w:tcW w:w="9072" w:type="dxa"/>
            <w:shd w:val="clear" w:color="auto" w:fill="C5E0B3" w:themeFill="accent6" w:themeFillTint="66"/>
            <w:vAlign w:val="center"/>
          </w:tcPr>
          <w:p w14:paraId="69BDC58C" w14:textId="4814D779" w:rsidR="009260A7" w:rsidRPr="00292CA0" w:rsidRDefault="009260A7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00CB47D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</w:tr>
      <w:tr w:rsidR="009260A7" w:rsidRPr="00292CA0" w14:paraId="7E2BE93E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F1A18F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73D84D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7E1D16C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Uniwersalność substratowa Technologii</w:t>
            </w:r>
          </w:p>
        </w:tc>
        <w:tc>
          <w:tcPr>
            <w:tcW w:w="9072" w:type="dxa"/>
          </w:tcPr>
          <w:p w14:paraId="77631A1D" w14:textId="471E8938" w:rsidR="009260A7" w:rsidRPr="00292CA0" w:rsidRDefault="6199F0B8" w:rsidP="296E7F0A"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zapewniała konwersję w Procesie Technologicznym 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każdego z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ośmiu wariantów substratowych, opisanych Załącznikiem nr 7 do Regulaminu, do biogazu, przy zachowa</w:t>
            </w:r>
            <w:r w:rsidR="69503825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niu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produkcji biogazu</w:t>
            </w:r>
            <w:r w:rsidR="7CCA65C5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73C0C3C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 godzinę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stanowiącej wymagany ekwiwalent mocy elektrycznej 499 k</w:t>
            </w:r>
            <w:r w:rsidR="0F617FF4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CB47D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49D4C3BA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47E200B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1961D9C7"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1961D9C7" w:rsidRPr="5106207D">
              <w:rPr>
                <w:rFonts w:ascii="Calibri" w:eastAsia="Calibri" w:hAnsi="Calibri" w:cs="Calibri"/>
                <w:sz w:val="20"/>
                <w:szCs w:val="20"/>
              </w:rPr>
              <w:t>osiąganej przez co najmniej</w:t>
            </w:r>
            <w:del w:id="0" w:author="Autor">
              <w:r w:rsidR="1961D9C7" w:rsidRPr="5106207D" w:rsidDel="00782757">
                <w:rPr>
                  <w:rFonts w:ascii="Calibri" w:eastAsia="Calibri" w:hAnsi="Calibri" w:cs="Calibri"/>
                  <w:sz w:val="20"/>
                  <w:szCs w:val="20"/>
                </w:rPr>
                <w:delText xml:space="preserve"> 9</w:delText>
              </w:r>
            </w:del>
            <w:ins w:id="1" w:author="Autor">
              <w:del w:id="2" w:author="Autor">
                <w:r w:rsidR="00F745C7" w:rsidDel="00782757">
                  <w:rPr>
                    <w:rFonts w:ascii="Calibri" w:eastAsia="Calibri" w:hAnsi="Calibri" w:cs="Calibri"/>
                    <w:sz w:val="20"/>
                    <w:szCs w:val="20"/>
                  </w:rPr>
                  <w:delText>0</w:delText>
                </w:r>
              </w:del>
            </w:ins>
            <w:del w:id="3" w:author="Autor">
              <w:r w:rsidR="1961D9C7" w:rsidRPr="5106207D" w:rsidDel="00782757">
                <w:rPr>
                  <w:rFonts w:ascii="Calibri" w:eastAsia="Calibri" w:hAnsi="Calibri" w:cs="Calibri"/>
                  <w:sz w:val="20"/>
                  <w:szCs w:val="20"/>
                </w:rPr>
                <w:delText xml:space="preserve">5% czasu w skali roku (co stanowi co najmniej </w:delText>
              </w:r>
            </w:del>
            <w:ins w:id="4" w:author="Autor">
              <w:del w:id="5" w:author="Autor">
                <w:r w:rsidR="00F745C7" w:rsidDel="00782757">
                  <w:rPr>
                    <w:rFonts w:ascii="Calibri" w:eastAsia="Calibri" w:hAnsi="Calibri" w:cs="Calibri"/>
                    <w:sz w:val="20"/>
                    <w:szCs w:val="20"/>
                  </w:rPr>
                  <w:delText>7884</w:delText>
                </w:r>
              </w:del>
            </w:ins>
            <w:del w:id="6" w:author="Autor">
              <w:r w:rsidR="1961D9C7" w:rsidRPr="5106207D" w:rsidDel="00782757">
                <w:rPr>
                  <w:rFonts w:ascii="Calibri" w:eastAsia="Calibri" w:hAnsi="Calibri" w:cs="Calibri"/>
                  <w:sz w:val="20"/>
                  <w:szCs w:val="20"/>
                </w:rPr>
                <w:delText>8 322 h)</w:delText>
              </w:r>
            </w:del>
            <w:ins w:id="7" w:author="Autor">
              <w:r w:rsidR="00782757">
                <w:rPr>
                  <w:rFonts w:ascii="Calibri" w:eastAsia="Calibri" w:hAnsi="Calibri" w:cs="Calibri"/>
                  <w:sz w:val="20"/>
                  <w:szCs w:val="20"/>
                </w:rPr>
                <w:t xml:space="preserve"> 8000 godzin w </w:t>
              </w:r>
              <w:del w:id="8" w:author="Autor">
                <w:r w:rsidR="00782757" w:rsidDel="006567C9">
                  <w:rPr>
                    <w:rFonts w:ascii="Calibri" w:eastAsia="Calibri" w:hAnsi="Calibri" w:cs="Calibri"/>
                    <w:sz w:val="20"/>
                    <w:szCs w:val="20"/>
                  </w:rPr>
                  <w:delText>ciągu</w:delText>
                </w:r>
              </w:del>
              <w:r w:rsidR="006567C9">
                <w:rPr>
                  <w:rFonts w:ascii="Calibri" w:eastAsia="Calibri" w:hAnsi="Calibri" w:cs="Calibri"/>
                  <w:sz w:val="20"/>
                  <w:szCs w:val="20"/>
                </w:rPr>
                <w:t>skali</w:t>
              </w:r>
              <w:r w:rsidR="00782757">
                <w:rPr>
                  <w:rFonts w:ascii="Calibri" w:eastAsia="Calibri" w:hAnsi="Calibri" w:cs="Calibri"/>
                  <w:sz w:val="20"/>
                  <w:szCs w:val="20"/>
                </w:rPr>
                <w:t xml:space="preserve"> roku</w:t>
              </w:r>
            </w:ins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Jednocześnie Zamawiający </w:t>
            </w:r>
            <w:r w:rsidRPr="510620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wymaga, aby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t xml:space="preserve"> proponowana Technologia spełniała wymagania Rozporządzenia Komisji (UE) nr 142/2011 z dnia 25 lutego 2011 r. </w:t>
            </w:r>
            <w:r w:rsidRPr="5106207D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w sprawie wykonania rozporządzenia Parlamentu Europejskiego i Rady (WE) nr 1069/2009 określającego przepisy sanitarne dotyczące produktów ubocznych pochodzenia zwierzęcego, nieprzeznaczonych do spożycia przez ludzi, w stosunku do materiałów stanowiących kategorię 2 lub 3</w:t>
            </w:r>
            <w:r w:rsidRPr="5106207D"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t xml:space="preserve">  </w:t>
            </w:r>
          </w:p>
          <w:p w14:paraId="2FEDCB43" w14:textId="77777777" w:rsidR="009260A7" w:rsidRPr="00292CA0" w:rsidRDefault="009260A7" w:rsidP="00292CA0">
            <w:pPr>
              <w:jc w:val="center"/>
              <w:rPr>
                <w:lang w:eastAsia="pl-PL"/>
              </w:rPr>
            </w:pPr>
          </w:p>
        </w:tc>
      </w:tr>
      <w:tr w:rsidR="009260A7" w:rsidRPr="00292CA0" w14:paraId="556EE469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59FDE7D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127621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2EE9D50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Bezodorowość Technologii</w:t>
            </w:r>
          </w:p>
        </w:tc>
        <w:tc>
          <w:tcPr>
            <w:tcW w:w="9072" w:type="dxa"/>
          </w:tcPr>
          <w:p w14:paraId="5B9D755B" w14:textId="012A4A8A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była bezodorowa w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granicy działki Demonstratora Technologii, </w:t>
            </w:r>
            <w:r w:rsidRPr="2FE6550A">
              <w:rPr>
                <w:sz w:val="20"/>
                <w:szCs w:val="20"/>
              </w:rPr>
              <w:t>w całym ciągu Procesu Technologicznego</w:t>
            </w:r>
            <w:r w:rsidRPr="2FE6550A">
              <w:rPr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począwszy od</w:t>
            </w:r>
            <w:r w:rsidRPr="2FE6550A">
              <w:rPr>
                <w:i/>
                <w:sz w:val="20"/>
                <w:szCs w:val="20"/>
              </w:rPr>
              <w:t xml:space="preserve"> </w:t>
            </w:r>
            <w:r w:rsidRPr="2FE6550A">
              <w:rPr>
                <w:sz w:val="20"/>
                <w:szCs w:val="20"/>
              </w:rPr>
              <w:t>etapu rozładunku substratów, do etapu wyprowadzenia masy pofermentacyjnej poza Demonstrator Technologii w celu jej dalszego zagospodarowania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2AC16C6" w14:textId="5BE64E2E" w:rsidR="009260A7" w:rsidRPr="00292CA0" w:rsidRDefault="009260A7" w:rsidP="00292CA0">
            <w:pPr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</w:pPr>
            <w:r w:rsidRPr="625F3927">
              <w:rPr>
                <w:rFonts w:ascii="Calibri" w:eastAsia="Calibri" w:hAnsi="Calibri" w:cs="Calibri"/>
                <w:sz w:val="20"/>
                <w:szCs w:val="20"/>
              </w:rPr>
              <w:t xml:space="preserve">Oznacza to, że poza obszarem działki, na której zlokalizowana jest inwestycja nie jest przekroczone przeciętne dla potrzeb niniejszego projektu graniczne stężenie substancji </w:t>
            </w:r>
            <w:proofErr w:type="spellStart"/>
            <w:r w:rsidRPr="625F3927">
              <w:rPr>
                <w:rFonts w:ascii="Calibri" w:eastAsia="Calibri" w:hAnsi="Calibri" w:cs="Calibri"/>
                <w:sz w:val="20"/>
                <w:szCs w:val="20"/>
              </w:rPr>
              <w:t>odorowych</w:t>
            </w:r>
            <w:proofErr w:type="spellEnd"/>
            <w:r w:rsidRPr="625F3927">
              <w:rPr>
                <w:rFonts w:ascii="Calibri" w:eastAsia="Calibri" w:hAnsi="Calibri" w:cs="Calibri"/>
                <w:sz w:val="20"/>
                <w:szCs w:val="20"/>
              </w:rPr>
              <w:t xml:space="preserve"> w powietrzu na poziomie 3 OU/m</w:t>
            </w:r>
            <w:r w:rsidRPr="625F3927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625F3927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EF2874A" w14:textId="77777777" w:rsidR="009260A7" w:rsidRPr="00292CA0" w:rsidRDefault="009260A7" w:rsidP="00292CA0">
            <w:pPr>
              <w:rPr>
                <w:sz w:val="20"/>
                <w:szCs w:val="20"/>
                <w:lang w:eastAsia="pl-PL"/>
              </w:rPr>
            </w:pPr>
          </w:p>
        </w:tc>
      </w:tr>
      <w:tr w:rsidR="009260A7" w:rsidRPr="00292CA0" w14:paraId="4394ACED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A3D6FFB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FDAFDF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Technologia </w:t>
            </w:r>
          </w:p>
        </w:tc>
        <w:tc>
          <w:tcPr>
            <w:tcW w:w="2835" w:type="dxa"/>
          </w:tcPr>
          <w:p w14:paraId="3C50E6FD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Jakość biometanu</w:t>
            </w:r>
          </w:p>
        </w:tc>
        <w:tc>
          <w:tcPr>
            <w:tcW w:w="9072" w:type="dxa"/>
          </w:tcPr>
          <w:p w14:paraId="740D5C61" w14:textId="77FEA097" w:rsidR="009D0F29" w:rsidRPr="00701FB2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oczyszczała biogaz do jakości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r w:rsidR="2C722D36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Załącznikiem</w:t>
            </w:r>
            <w:r w:rsidR="2ADA9925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nr 1 do </w:t>
            </w:r>
            <w:r w:rsidR="2ADA9925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Warunków przyłączenia do sieci gazowej – Wymagane parametry jakościowe biogazu rolniczego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568E30E6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Polskiej Spółki Gazowniczej Sp. Z o.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568E30E6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06B92" w:rsidRP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(punkty od 2 do 18),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określonego</w:t>
            </w:r>
            <w:r w:rsidR="4A8AA65F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 pomocą następujących parametrów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ich dopuszczalnych wartości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4AFCE3" w14:textId="77777777" w:rsidR="009D0F29" w:rsidRPr="00701FB2" w:rsidRDefault="009D0F29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FDF94F1" w14:textId="1BBA812B" w:rsidR="00D562A8" w:rsidRPr="00701FB2" w:rsidRDefault="009D0F29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1. 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trybie pomiaru - procesowym, z częstotliwością co 30 minut</w:t>
            </w:r>
            <w:r w:rsidR="006B02C3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wilgotnościomierzem i chromatografem procesowym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34E223" w14:textId="160832BC" w:rsidR="009D0F29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ciepło spalania nie mniej niż 34,0 MJ/m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538F1A42" w14:textId="3C3B1AE4" w:rsidR="00606B92" w:rsidRPr="00701FB2" w:rsidRDefault="00606B92" w:rsidP="00606B92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liczba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Wobbego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 45,0 MJ/m3 do 56,9MJ/m</w:t>
            </w:r>
            <w:r w:rsidRPr="00606B9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CC6C1B4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siarkowodoru poniżej 7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096EEAE3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siarki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merkaptanowej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poniżej 16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4984973C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siarki całkowitej poniżej 40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</w:p>
          <w:p w14:paraId="7451F75E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par rtęci poniżej 30 µg/m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</w:p>
          <w:p w14:paraId="1A0DB9E5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temperatura punktu rosy wody przy ciśnieniu 5,5MPa w okresie od 1 kwietnia do 30 września &lt;+3,7</w:t>
            </w:r>
            <w:r w:rsidRPr="00701FB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 i od 1 października do 31 marca &lt;-5,0</w:t>
            </w:r>
            <w:r w:rsidRPr="00701FB2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°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C, </w:t>
            </w:r>
          </w:p>
          <w:p w14:paraId="127ECEAF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tlenu do 0,5% [mol/mol], </w:t>
            </w:r>
          </w:p>
          <w:p w14:paraId="1822D793" w14:textId="77777777" w:rsidR="009D0F29" w:rsidRPr="00701FB2" w:rsidRDefault="009260A7" w:rsidP="00D562A8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zawartość CO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3% [mol/mol]</w:t>
            </w:r>
            <w:r w:rsidR="4ADAA89F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</w:p>
          <w:p w14:paraId="394A4DAB" w14:textId="20164AF0" w:rsidR="00F425C6" w:rsidRPr="00701FB2" w:rsidRDefault="4ADAA89F" w:rsidP="0E43C624">
            <w:pPr>
              <w:pStyle w:val="Akapitzlist"/>
              <w:numPr>
                <w:ilvl w:val="0"/>
                <w:numId w:val="28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gęstość względna od 0,555 do 0,7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7563D03" w14:textId="126F3E43" w:rsidR="00F425C6" w:rsidRPr="00701FB2" w:rsidRDefault="00F425C6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781718" w14:textId="76941DC4" w:rsidR="00D562A8" w:rsidRPr="00701FB2" w:rsidRDefault="009D0F29" w:rsidP="009D0F29">
            <w:pPr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2. 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trybie pomiaru – laboratoryjnym co 12 miesięcy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40E495E7" w14:textId="69269DC6" w:rsidR="009D0F29" w:rsidRPr="00701FB2" w:rsidRDefault="009D0F29" w:rsidP="00D562A8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rtęci - do 30,0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μg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0B43D39" w14:textId="69083321" w:rsidR="00F425C6" w:rsidRPr="00701FB2" w:rsidRDefault="009D0F29" w:rsidP="00D562A8">
            <w:pPr>
              <w:pStyle w:val="Akapitzlist"/>
              <w:numPr>
                <w:ilvl w:val="0"/>
                <w:numId w:val="30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zawartość pyłu o średnicy cząstek większej niż 5 </w:t>
            </w: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μm</w:t>
            </w:r>
            <w:proofErr w:type="spellEnd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1,0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93B5FC0" w14:textId="4E8C054B" w:rsidR="009D0F29" w:rsidRPr="00701FB2" w:rsidRDefault="009D0F29" w:rsidP="009D0F2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F61DEAA" w14:textId="75A2D8C6" w:rsidR="009D0F29" w:rsidRPr="00701FB2" w:rsidRDefault="00D562A8" w:rsidP="009D0F2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3. W trybie pomiaru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laboratoryjnym co 6 miesięcy:</w:t>
            </w:r>
          </w:p>
          <w:p w14:paraId="6F2195A1" w14:textId="7529BCB4" w:rsidR="009D0F29" w:rsidRPr="00701FB2" w:rsidRDefault="00D562A8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iloksany</w:t>
            </w:r>
            <w:proofErr w:type="spellEnd"/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całkowite - do 0,3 mg/m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E03B056" w14:textId="4FF370A0" w:rsidR="009D0F29" w:rsidRPr="00701FB2" w:rsidRDefault="00D562A8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odór H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="009D0F29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2,0% [mol/mol]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C595289" w14:textId="49347893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Tlenek węgla CO do 0,1% [mol/mol]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64E48BF" w14:textId="7D02800E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Chlor Cl - do 1,0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7ED116FA" w14:textId="63F7A56D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Fluor F - do 10,0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F103B1B" w14:textId="2E9228AE" w:rsidR="009D0F29" w:rsidRPr="00701FB2" w:rsidRDefault="009D0F29" w:rsidP="00D562A8">
            <w:pPr>
              <w:pStyle w:val="Akapitzlist"/>
              <w:numPr>
                <w:ilvl w:val="0"/>
                <w:numId w:val="31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Amoniak NH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3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do 10,0 mg/m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D562A8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0282013" w14:textId="62873868" w:rsidR="009D0F29" w:rsidRPr="00701FB2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BC11E7A" w14:textId="2694BD1E" w:rsidR="009D0F29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Wyniki pomiarów </w:t>
            </w:r>
            <w:r w:rsidR="006B02C3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parametrów wskazanych w punktach 1-3 powyżej </w:t>
            </w:r>
            <w:r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muszą potwierdzać spełnienie powyższych parametrów.</w:t>
            </w:r>
          </w:p>
          <w:p w14:paraId="41B9C59B" w14:textId="77777777" w:rsidR="009D0F29" w:rsidRPr="00292CA0" w:rsidRDefault="009D0F29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6CA5520" w14:textId="1A8F9A8C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część instalacji, która dedykowana jest do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uzdatniania</w:t>
            </w:r>
            <w:r w:rsidR="005753A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do jakości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biometanu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obejmować swoim zakresem przygotowanie biometanu do wymagań fizycznych określonych w warunkach przyłączenia do sieci gazowej (m.in. ciśnienie gazu, wydatek wtłaczania na 1 h, a także sposób opomiarowania). Konieczne jest zaprojektowanie Technologii w taki sposób, aby w przypadku niespełnienia ww. wymaganych parametrów dla biometanu, możliwe było jego powtórne skierowanie na instalację do uzdatniania.</w:t>
            </w:r>
          </w:p>
          <w:p w14:paraId="67490BD1" w14:textId="3EE087E6" w:rsidR="00075C0A" w:rsidRPr="00292CA0" w:rsidRDefault="00075C0A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3C75464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9BADBB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508C9AC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3D19C7B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Samowystarczalność energetyczna w oparciu o produkowany biogaz</w:t>
            </w:r>
          </w:p>
        </w:tc>
        <w:tc>
          <w:tcPr>
            <w:tcW w:w="9072" w:type="dxa"/>
          </w:tcPr>
          <w:p w14:paraId="210E8228" w14:textId="51611994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</w:t>
            </w:r>
            <w:r w:rsidRPr="0E43C624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wymaga, aby </w:t>
            </w:r>
            <w:r w:rsidR="0000205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opracowywana Technologia, </w:t>
            </w:r>
            <w:r w:rsidR="005738C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tym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 Technologii był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samowystarczaln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energetycznie w trakcie eksploatacji</w:t>
            </w:r>
            <w:r w:rsidR="004D4D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wyłączeniem rozruchu Demonstratora Technologii, tzn. do pełnej funkcjonalności wykorzystywał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wyłącznie </w:t>
            </w:r>
            <w:r w:rsidR="73664DA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wytworzon</w:t>
            </w:r>
            <w:r w:rsidR="08D593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we własnym Procesie Technologicznym zarówno pod względem energii elektrycznej i energii cieplnej. </w:t>
            </w:r>
          </w:p>
          <w:p w14:paraId="7A1C8749" w14:textId="13BD4775" w:rsidR="46F62163" w:rsidRDefault="46F62163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nie dopuszcza możliwości poboru energii przez Demonstrator Technologii z innych źródeł (w tym źródeł odnawialnych).</w:t>
            </w:r>
          </w:p>
          <w:p w14:paraId="5F6B11C5" w14:textId="733AE583" w:rsidR="00D9199F" w:rsidRDefault="00D9199F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czas pracy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urządzenia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/urządzeń zapewniającego/zapewniających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samowystarczalność energetyczną w oparciu o produkowany biogaz była na poziomie </w:t>
            </w:r>
            <w:ins w:id="9" w:author="Autor">
              <w:r w:rsidR="006567C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co najmniej </w:t>
              </w:r>
            </w:ins>
            <w:del w:id="10" w:author="Autor">
              <w:r w:rsidDel="0078275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powyżej 9</w:delText>
              </w:r>
              <w:r w:rsidR="00E70FC8" w:rsidDel="0078275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5</w:delText>
              </w:r>
            </w:del>
            <w:ins w:id="11" w:author="Autor">
              <w:del w:id="12" w:author="Autor">
                <w:r w:rsidR="00F745C7" w:rsidDel="00782757">
                  <w:rPr>
                    <w:rFonts w:ascii="Calibri" w:eastAsia="Calibri" w:hAnsi="Calibri" w:cs="Times New Roman"/>
                    <w:sz w:val="20"/>
                    <w:szCs w:val="20"/>
                    <w:lang w:eastAsia="pl-PL"/>
                  </w:rPr>
                  <w:delText>0</w:delText>
                </w:r>
              </w:del>
            </w:ins>
            <w:del w:id="13" w:author="Autor">
              <w:r w:rsidDel="0078275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% w skali</w:delText>
              </w:r>
            </w:del>
            <w:ins w:id="14" w:author="Autor">
              <w:r w:rsidR="00782757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8000 godzin w skali</w:t>
              </w:r>
            </w:ins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roku.</w:t>
            </w:r>
          </w:p>
          <w:p w14:paraId="44A3FC7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3365974C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0FD5440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195DF84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6F263707" w14:textId="34236C5E" w:rsidR="009260A7" w:rsidRDefault="6BC501B7" w:rsidP="461D983E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Warunki ogólne dotyczące biogazowni oraz</w:t>
            </w:r>
          </w:p>
          <w:p w14:paraId="4A38EFA8" w14:textId="6ED96313" w:rsidR="009260A7" w:rsidRDefault="09BC5982" w:rsidP="461D983E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w</w:t>
            </w:r>
            <w:r w:rsidR="009260A7" w:rsidRPr="0E43C624">
              <w:rPr>
                <w:b/>
                <w:bCs/>
                <w:sz w:val="20"/>
                <w:szCs w:val="20"/>
              </w:rPr>
              <w:t>arunki techniczne rurociągów do przesyłu biogazu/biometanu</w:t>
            </w:r>
          </w:p>
          <w:p w14:paraId="6DAC6A45" w14:textId="49679B3E" w:rsidR="00CB47DB" w:rsidRPr="00292CA0" w:rsidRDefault="00CB47DB" w:rsidP="0E43C624">
            <w:pPr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072" w:type="dxa"/>
          </w:tcPr>
          <w:p w14:paraId="2C7A9BC1" w14:textId="52578FC5" w:rsidR="002A4EF7" w:rsidRPr="002A4EF7" w:rsidRDefault="57606EF6" w:rsidP="461D983E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Biogazownia, w szczególności w zakresie Demonstratora </w:t>
            </w:r>
            <w:r w:rsidR="00BC064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 Instalacji Ułamkowo-Techniczn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była zgodna z </w:t>
            </w:r>
            <w:r w:rsidR="6EBBA93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obowiązującymi w Polsce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właściwymi ogólnymi wymogami przepisów prawa budowlanego oraz przepisami specyficznymi dla instalacji do wytwarzania biogazu co najmniej w zakresie biogazu rolniczego, w tym</w:t>
            </w:r>
            <w:r w:rsidR="00E70F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m.in.: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Rozporządzenia Ministra Rolnictwa i Gospodarki Żywnościowej z dnia 7 października 1997 r. w sprawie warunków technicznych, jakim powinny odpowiadać budowle rolnicze i ich usytuowanie</w:t>
            </w:r>
            <w:r w:rsidR="2CB636EB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  <w:p w14:paraId="6D148C40" w14:textId="77777777" w:rsidR="00F64828" w:rsidRDefault="00F64828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003774" w14:textId="0AA320CE" w:rsidR="00BC0642" w:rsidRDefault="00BC0642" w:rsidP="1B21072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Ponadto, Zamawiający wymaga, aby Biogazownia, w szczególności w zakresie Demonstratora Technologii spełniała wymagania dotyczące wyposażenia Biogazowni w urządzenia do dystryb</w:t>
            </w:r>
            <w:r w:rsidR="00085773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ucji paliwa gazowego –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</w:t>
            </w:r>
            <w:r w:rsidR="00085773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aparaturę kontrolno-pomiarową i inne niezbędne wyposażenie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określone w 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Warunkach przyłączenia do sieci gazowej będącej do dyspozycji </w:t>
            </w:r>
            <w:r w:rsidR="33CFF221" w:rsidRPr="006B02C3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Polskiej Spółki Gazownictwa Sp. z o.o</w:t>
            </w:r>
            <w:r w:rsidRPr="006B02C3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.,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dla podmiotu zajmującego się wytwarzaniem biogazu rolniczego.</w:t>
            </w:r>
          </w:p>
          <w:p w14:paraId="7128B9F6" w14:textId="77777777" w:rsidR="00BC0642" w:rsidRDefault="00BC0642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AD8EBF8" w14:textId="2FD24079" w:rsidR="002A4EF7" w:rsidRPr="002A4EF7" w:rsidRDefault="009260A7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rurociągi do przesyłu biogazu/biometanu </w:t>
            </w:r>
            <w:r w:rsidR="002A4EF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Biogazowni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spełniały wymagania </w:t>
            </w:r>
            <w:r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Rozporządzenia Ministra Gospodarki z dnia 26 kwietnia 2013 r. w sprawie warunków technicznych, jakim powinny odpowiadać sieci gazowe i ich usytuowanie</w:t>
            </w:r>
            <w:r w:rsidR="18494390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(Dz. U. 2013 poz. 640).</w:t>
            </w:r>
          </w:p>
          <w:p w14:paraId="03C25BFB" w14:textId="77777777" w:rsidR="00F64828" w:rsidRDefault="00F64828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A75D66D" w14:textId="2CCE30B4" w:rsidR="009260A7" w:rsidRDefault="00295D53" w:rsidP="461D983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Ponadto rurociągi </w:t>
            </w:r>
            <w:r w:rsidR="002A4EF7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(których dotyczy) mają spełniać wymagania</w:t>
            </w:r>
            <w:r w:rsidR="69ED1B8D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normy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stawiane przez P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olską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półkę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azownictwa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6D59841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="50A1827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p. z o.o. 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dla rurociągów tłoczących 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paliw</w:t>
            </w:r>
            <w:r w:rsidR="1299F305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gazowe</w:t>
            </w:r>
            <w:r w:rsidR="17FD0C9A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(biometan)</w:t>
            </w:r>
            <w:r w:rsidR="51F403BC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parametrach opisanych w wymaganiu nr 1.3. powyżej. </w:t>
            </w:r>
          </w:p>
          <w:p w14:paraId="65AFCE44" w14:textId="55B505D6" w:rsidR="009260A7" w:rsidRPr="00292CA0" w:rsidRDefault="009260A7" w:rsidP="0E43C624">
            <w:pPr>
              <w:jc w:val="both"/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</w:pPr>
          </w:p>
        </w:tc>
      </w:tr>
      <w:tr w:rsidR="009260A7" w:rsidRPr="00292CA0" w14:paraId="02CEC039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B6A0A6F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E1F3DA3" w14:textId="77777777" w:rsidR="009260A7" w:rsidRPr="00292CA0" w:rsidRDefault="009260A7" w:rsidP="00292CA0">
            <w:pPr>
              <w:rPr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Technologia </w:t>
            </w:r>
          </w:p>
        </w:tc>
        <w:tc>
          <w:tcPr>
            <w:tcW w:w="2835" w:type="dxa"/>
          </w:tcPr>
          <w:p w14:paraId="5F8C4C9C" w14:textId="18D26FFB" w:rsidR="009260A7" w:rsidRPr="00292CA0" w:rsidRDefault="009260A7" w:rsidP="00D93EF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System sterowania </w:t>
            </w:r>
            <w:r>
              <w:rPr>
                <w:b/>
                <w:sz w:val="20"/>
                <w:szCs w:val="20"/>
              </w:rPr>
              <w:t>P</w:t>
            </w:r>
            <w:r w:rsidRPr="00292CA0">
              <w:rPr>
                <w:b/>
                <w:sz w:val="20"/>
                <w:szCs w:val="20"/>
              </w:rPr>
              <w:t>roces</w:t>
            </w:r>
            <w:r>
              <w:rPr>
                <w:b/>
                <w:sz w:val="20"/>
                <w:szCs w:val="20"/>
              </w:rPr>
              <w:t>em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Te</w:t>
            </w:r>
            <w:r w:rsidRPr="00292CA0">
              <w:rPr>
                <w:b/>
                <w:sz w:val="20"/>
                <w:szCs w:val="20"/>
              </w:rPr>
              <w:t>chnologicznym</w:t>
            </w:r>
          </w:p>
        </w:tc>
        <w:tc>
          <w:tcPr>
            <w:tcW w:w="9072" w:type="dxa"/>
          </w:tcPr>
          <w:p w14:paraId="2463F7EE" w14:textId="3492C08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cały </w:t>
            </w:r>
            <w:r w:rsidR="2FB60BC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roces </w:t>
            </w:r>
            <w:r w:rsidR="60561B9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echnologiczny był nadzorowany za pomocą systemu </w:t>
            </w:r>
            <w:r w:rsidR="00295D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</w:t>
            </w:r>
            <w:r w:rsidR="50A1827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(ang.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supervisory</w:t>
            </w:r>
            <w:proofErr w:type="spellEnd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control</w:t>
            </w:r>
            <w:proofErr w:type="spellEnd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and data </w:t>
            </w:r>
            <w:proofErr w:type="spellStart"/>
            <w:r w:rsidR="50A18278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acquisition</w:t>
            </w:r>
            <w:proofErr w:type="spellEnd"/>
            <w:r w:rsidR="50A1827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 ramach systemu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 musi być zapewnione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m.in.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</w:t>
            </w:r>
          </w:p>
          <w:p w14:paraId="2A2B3796" w14:textId="72600C85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sterowanie </w:t>
            </w:r>
            <w:r w:rsidR="2143413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rocesami </w:t>
            </w:r>
            <w:r w:rsidR="7C98557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echnologicznymi oraz urządzeniami Biogazowni, których sterowanie zdalne jest możliwe,</w:t>
            </w:r>
          </w:p>
          <w:p w14:paraId="57002BF7" w14:textId="043349CB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zmiana ustawień wszystkich zainstalowanych urządzeń technologicznych na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iogazowni, </w:t>
            </w:r>
          </w:p>
          <w:p w14:paraId="3CA37E98" w14:textId="3EA2A053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monitoring online parametrów procesu technologicznego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iogazowni,</w:t>
            </w:r>
          </w:p>
          <w:p w14:paraId="673C5B38" w14:textId="75F7C5D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zdalny </w:t>
            </w:r>
            <w:r w:rsidR="7019EA0E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podgląd do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systemu 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typu SCADA dla Zamawiającego z funkcją odczytu aktualnych i historyczn</w:t>
            </w:r>
            <w:r w:rsidR="006B02C3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 danych odnośnie parametrów Procesu Technologicznego B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 (moduł raportowania) oraz podgląd online poszczególnych ek</w:t>
            </w:r>
            <w:r w:rsidR="006B02C3"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ranów z wizualizacją przebiegu Procesu T</w:t>
            </w:r>
            <w:r w:rsidRPr="52B9E84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echnologicznego.</w:t>
            </w:r>
          </w:p>
          <w:p w14:paraId="1184508F" w14:textId="5F02950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system </w:t>
            </w:r>
            <w:r w:rsidR="00E70F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typu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SCADA ma posiadać podział na użytkowników (z logowaniem za pomocą hasła) oraz rejestrować zmiany nastaw wprowadzane przez zalogowanych użytkowników.</w:t>
            </w:r>
          </w:p>
          <w:p w14:paraId="1C132FE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zbieranie aktualnych danych pomiarowych (m.in. temperatury,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pH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wskazania wagi z zasobnika na substraty stałe, </w:t>
            </w:r>
            <w:r w:rsidRPr="00292CA0">
              <w:rPr>
                <w:sz w:val="20"/>
              </w:rPr>
              <w:t>wskazania z przepływomierza biogazu i biometanu i analizatora biogazu</w:t>
            </w:r>
            <w:r w:rsidRPr="00292CA0">
              <w:rPr>
                <w:rFonts w:ascii="Calibri" w:eastAsia="Calibri" w:hAnsi="Calibri" w:cs="Times New Roman"/>
                <w:sz w:val="18"/>
                <w:szCs w:val="20"/>
                <w:lang w:eastAsia="pl-PL"/>
              </w:rPr>
              <w:t xml:space="preserve">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 inne) oraz ich wizualizacja, w tym danych historycznych,</w:t>
            </w:r>
          </w:p>
          <w:p w14:paraId="272276DC" w14:textId="5EEEF91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 rejestrację czasu pracy urządzeń sterowanych przez system</w:t>
            </w:r>
            <w:r w:rsidR="005753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(co najmniej: licznik czasu pracy) oraz rejestracja danych historycznych w module do raportowania w: układzie dobowym, miesięcznym, rocznym oraz wizualizacja na wykresie stanu pracy danego urządzenia w czasie (pracuje/ nie pracuje),</w:t>
            </w:r>
          </w:p>
          <w:p w14:paraId="70368EA4" w14:textId="7FED771A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notyfikacje i komunikowanie błędów, awarii i nieprawidłowości pracy Biogazowni, zwłaszcza zatrzymanie pracy poszczególnych urządzeń </w:t>
            </w:r>
            <w:r w:rsidR="004828D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iogazowni, przekroczenie dopuszczalnych wartości parametrów. Dodatkowo ma zawierać moduł wysyłający powiadomienia SMS o awariach na wskazane numery telefonu.</w:t>
            </w:r>
          </w:p>
          <w:p w14:paraId="780B16AC" w14:textId="040ACC2F" w:rsidR="009260A7" w:rsidRDefault="009260A7" w:rsidP="00FD0F9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 archiwizację zebranych i przetworzonych danych w postaci zestawień tabelarycznych i umożliwiających generowanie gotowych zestawień w układzie: dobowym, miesięcznym, kwartalnym i rocznym oraz za dowolny okres definiowany przez użytkowania. Prezentację zarchiwizowanych danych w postaci graficznej z możliwością dowolnego porównywania rejestrowanych zmiennych w czasie. Wszystkie zestawienia powinny mieć możliwość wydruku, wygenerowania do pliku Excel oraz pdf.</w:t>
            </w:r>
          </w:p>
          <w:p w14:paraId="2D47E80A" w14:textId="72484110" w:rsidR="00CD77E3" w:rsidRPr="00292CA0" w:rsidRDefault="00CD77E3" w:rsidP="00FD0F9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przetworzenie zebranych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agregowanie ich w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staci zestawień tabelarycznych w układzie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kwartalnym i rocznym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potrzeby publikacji wyników pracy Demonstratora Technologii (wydajność produkcji metanu w przeliczeniu na tonę suchej masy organicznej wprowadzonych substratów, wydajność produkcji biometanu w przeliczeniu na tonę suchej masy organicznej wprowadzonych substratów, średnia produkcja biogazu na rok, wskaźniki dotyczące samowystarczalności</w:t>
            </w:r>
            <w:r w:rsidR="007C237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</w:t>
            </w:r>
          </w:p>
          <w:p w14:paraId="5C71B04E" w14:textId="74A07B29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zarchiwizowane dane mają być przechowywane przez minimum 5 lat oraz system ma uwzględniać ich przekazanie ich do systemów klasy </w:t>
            </w:r>
            <w:r w:rsidR="006A260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np. PLM, MES lub ERP.</w:t>
            </w:r>
          </w:p>
          <w:p w14:paraId="108588DD" w14:textId="22AE8306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DE048AB" w14:textId="7BA7D9A3" w:rsidR="009260A7" w:rsidRPr="00292CA0" w:rsidRDefault="009260A7" w:rsidP="00FD0F9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przewidział w systemie sterowania zastosowanie algorytmów zabezpieczających działanie </w:t>
            </w:r>
            <w:r w:rsidR="3A8CB79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przypadku wystąpienia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następujących sytuacji krytycznych: pożar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lub wybuch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instalacji, wyciek biogazu/biometanu, wystąpienia nadciśnienia/podciśnienia mogącego uszkodzić infrastrukturę Biogazowni, pojawienia się piany w ilości zagrażającej drożności gazociągów, przepełnienia zbiorników wchodzących w skład Biogazowni, nagłe wstrzymanie odbioru biogazu/biometanu, nadprodukcja biogazu oraz minimalizujące wystąpienie szkód w przypadku zaistnienia awarii lub zdarzenia, które może wpłynąć na ciągłość procesu produkcyjnego oraz bezpieczeństwo pracy w </w:t>
            </w:r>
            <w:r w:rsidR="72CB06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5C02E4C" w14:textId="1317A031" w:rsidR="009260A7" w:rsidRPr="00292CA0" w:rsidRDefault="009260A7" w:rsidP="0E43C624">
            <w:pPr>
              <w:rPr>
                <w:rFonts w:ascii="Calibri" w:eastAsia="Calibri" w:hAnsi="Calibri" w:cs="Times New Roman"/>
                <w:color w:val="385623" w:themeColor="accent6" w:themeShade="80"/>
                <w:sz w:val="20"/>
                <w:szCs w:val="20"/>
                <w:lang w:eastAsia="pl-PL"/>
              </w:rPr>
            </w:pPr>
          </w:p>
        </w:tc>
      </w:tr>
      <w:tr w:rsidR="009260A7" w:rsidRPr="00292CA0" w14:paraId="1F353E96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0B0F53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FBB324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835" w:type="dxa"/>
          </w:tcPr>
          <w:p w14:paraId="3B8446E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292CA0">
              <w:rPr>
                <w:b/>
                <w:sz w:val="20"/>
                <w:szCs w:val="20"/>
              </w:rPr>
              <w:t>Usuwanie kondensatu z biogazu</w:t>
            </w:r>
          </w:p>
        </w:tc>
        <w:tc>
          <w:tcPr>
            <w:tcW w:w="9072" w:type="dxa"/>
          </w:tcPr>
          <w:p w14:paraId="5CA0CA7B" w14:textId="2A987AF1" w:rsidR="009260A7" w:rsidRPr="00292CA0" w:rsidRDefault="4712663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zapewniała skroplenie nadmiaru pary wodnej z biogazu oraz usunięcie wody kondensacyjnej z biogazu, </w:t>
            </w:r>
            <w:r w:rsidR="1C26C7DE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rurociągach 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 etapie od zbiorników fermentacyjnych do wejścia do punktu oczyszczania biogazu, w takim stopniu, aby jakość biogazu odpowiadała wymogom producentów urządzeń, które dokonują oczyszczania, konwersji lub utylizacji biogazu lub biometanu.</w:t>
            </w:r>
          </w:p>
          <w:p w14:paraId="1F84C4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0E61F2B" w14:textId="77777777" w:rsidTr="0692B22A">
        <w:trPr>
          <w:trHeight w:val="11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8AEB5C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7FFFA9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Demonstrator </w:t>
            </w:r>
          </w:p>
        </w:tc>
        <w:tc>
          <w:tcPr>
            <w:tcW w:w="2835" w:type="dxa"/>
          </w:tcPr>
          <w:p w14:paraId="667FDFF7" w14:textId="53FF1050" w:rsidR="009260A7" w:rsidRPr="00292CA0" w:rsidRDefault="00D574D2" w:rsidP="00D574D2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Produkcja biogazu stanowiąca e</w:t>
            </w:r>
            <w:r w:rsidR="009260A7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kwiwalent mocy elektrycznej </w:t>
            </w:r>
            <w:r w:rsidR="009260A7"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Demonstratora Technologii</w:t>
            </w:r>
          </w:p>
        </w:tc>
        <w:tc>
          <w:tcPr>
            <w:tcW w:w="9072" w:type="dxa"/>
          </w:tcPr>
          <w:p w14:paraId="30F03388" w14:textId="7683254D" w:rsidR="00352829" w:rsidRDefault="4D0C62D0" w:rsidP="296E7F0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produkcja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4729FE8E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1AD675B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godzinę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Demonstratorze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stanowiła e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kwiwalent mocy elektrycznej 499 kW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35AFE74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3AF37BC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(co oznacza, że Zamawiając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 dopuszcza sytuację, w której produkcja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424245E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brutto 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jest 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ekwiwalente</w:t>
            </w:r>
            <w:r w:rsidR="6A182E88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 mocy elektrycznej mniejszej o maksymalnie</w:t>
            </w:r>
            <w:r w:rsidR="549E4C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5% od wymaganych 499 kW)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154F052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154F0529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osiąganej przez co najmniej </w:t>
            </w:r>
            <w:del w:id="15" w:author="Autor">
              <w:r w:rsidR="154F0529" w:rsidRPr="296E7F0A" w:rsidDel="00782757">
                <w:rPr>
                  <w:rFonts w:ascii="Calibri" w:eastAsia="Calibri" w:hAnsi="Calibri" w:cs="Calibri"/>
                  <w:sz w:val="20"/>
                  <w:szCs w:val="20"/>
                </w:rPr>
                <w:delText>95</w:delText>
              </w:r>
            </w:del>
            <w:ins w:id="16" w:author="Autor">
              <w:del w:id="17" w:author="Autor">
                <w:r w:rsidR="00F745C7" w:rsidDel="00782757">
                  <w:rPr>
                    <w:rFonts w:ascii="Calibri" w:eastAsia="Calibri" w:hAnsi="Calibri" w:cs="Calibri"/>
                    <w:sz w:val="20"/>
                    <w:szCs w:val="20"/>
                  </w:rPr>
                  <w:delText>0</w:delText>
                </w:r>
              </w:del>
            </w:ins>
            <w:del w:id="18" w:author="Autor">
              <w:r w:rsidR="154F0529" w:rsidRPr="296E7F0A" w:rsidDel="00782757">
                <w:rPr>
                  <w:rFonts w:ascii="Calibri" w:eastAsia="Calibri" w:hAnsi="Calibri" w:cs="Calibri"/>
                  <w:sz w:val="20"/>
                  <w:szCs w:val="20"/>
                </w:rPr>
                <w:delText>% czasu</w:delText>
              </w:r>
            </w:del>
            <w:ins w:id="19" w:author="Autor">
              <w:r w:rsidR="00782757">
                <w:rPr>
                  <w:rFonts w:ascii="Calibri" w:eastAsia="Calibri" w:hAnsi="Calibri" w:cs="Calibri"/>
                  <w:sz w:val="20"/>
                  <w:szCs w:val="20"/>
                </w:rPr>
                <w:t>8000 godzin</w:t>
              </w:r>
            </w:ins>
            <w:r w:rsidR="154F0529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 w skali roku</w:t>
            </w:r>
            <w:del w:id="20" w:author="Autor">
              <w:r w:rsidR="154F0529" w:rsidRPr="296E7F0A" w:rsidDel="00782757">
                <w:rPr>
                  <w:rFonts w:ascii="Calibri" w:eastAsia="Calibri" w:hAnsi="Calibri" w:cs="Calibri"/>
                  <w:sz w:val="20"/>
                  <w:szCs w:val="20"/>
                </w:rPr>
                <w:delText xml:space="preserve"> (co stanowi co najmniej </w:delText>
              </w:r>
            </w:del>
            <w:ins w:id="21" w:author="Autor">
              <w:del w:id="22" w:author="Autor">
                <w:r w:rsidR="00F745C7" w:rsidDel="00782757">
                  <w:rPr>
                    <w:rFonts w:ascii="Calibri" w:eastAsia="Calibri" w:hAnsi="Calibri" w:cs="Calibri"/>
                    <w:sz w:val="20"/>
                    <w:szCs w:val="20"/>
                  </w:rPr>
                  <w:delText>7884</w:delText>
                </w:r>
              </w:del>
            </w:ins>
            <w:del w:id="23" w:author="Autor">
              <w:r w:rsidR="154F0529" w:rsidRPr="296E7F0A" w:rsidDel="00782757">
                <w:rPr>
                  <w:rFonts w:ascii="Calibri" w:eastAsia="Calibri" w:hAnsi="Calibri" w:cs="Calibri"/>
                  <w:sz w:val="20"/>
                  <w:szCs w:val="20"/>
                </w:rPr>
                <w:delText>8 322 h)</w:delText>
              </w:r>
            </w:del>
            <w:r w:rsidR="154F052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7F05A37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onstrukcja Demonstratora</w:t>
            </w:r>
            <w:r w:rsidR="00BB396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musi </w:t>
            </w:r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uniemożliwiać przekroczenie wartości ekwiwalentu mocy elektrycznej 499 </w:t>
            </w:r>
            <w:proofErr w:type="spellStart"/>
            <w:r w:rsidR="00CB47D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proofErr w:type="spellEnd"/>
            <w:r w:rsidR="658D3680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podaną produkcję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D41228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brutto 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składać się ma biogaz produkowany na potrzeby własne </w:t>
            </w:r>
            <w:r w:rsidR="23C6E551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Demonstratora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(samowystarczalność energetyczna – Zał. 1, Tab. 1 pkt. 1.4) oraz biogaz przeznaczony do oczyszczenia i wprowadzenia </w:t>
            </w:r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postaci </w:t>
            </w:r>
            <w:r w:rsidR="4B9C1E6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="5F10907F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biometanu 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 sieci w jak największej ilości</w:t>
            </w:r>
            <w:r w:rsidR="75FA33C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(produkcja bio</w:t>
            </w:r>
            <w:r w:rsidR="24D90F59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gazu</w:t>
            </w:r>
            <w:r w:rsidR="75FA33CB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netto)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565D0F0" w14:textId="39AF222B" w:rsidR="00B23AAA" w:rsidRDefault="00B23AAA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849B543" w14:textId="6B0D2C21" w:rsidR="00B23AAA" w:rsidRDefault="00B23AAA" w:rsidP="007405F9"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 zachowana jednolitej interpretacji pojęcia ekwiwalentu mocy elektrycznej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ustala następujący wzór, który umożliwia przeliczenie ilości biogazu na ekwiwalent mocy elektrycznej:</w:t>
            </w:r>
          </w:p>
          <w:p w14:paraId="29BF7941" w14:textId="77777777" w:rsidR="007405F9" w:rsidRPr="00292CA0" w:rsidRDefault="007405F9" w:rsidP="007405F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19B791F" w14:textId="77777777" w:rsidR="007405F9" w:rsidRPr="00292CA0" w:rsidRDefault="001737A6" w:rsidP="007405F9">
            <w:pPr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EM</m:t>
                  </m:r>
                </m:e>
                <m:sub>
                  <m:r>
                    <w:rPr>
                      <w:rFonts w:ascii="Cambria Math" w:hAnsi="Cambria Math"/>
                    </w:rPr>
                    <m:t>el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(Qd x k.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4 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x c.sp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4</m:t>
                      </m:r>
                    </m:sub>
                  </m:sSub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</w:rPr>
                    <m:t xml:space="preserve">24 x 3,6 </m:t>
                  </m:r>
                </m:den>
              </m:f>
              <m:r>
                <w:rPr>
                  <w:rFonts w:ascii="Cambria Math" w:hAnsi="Cambria Math"/>
                </w:rPr>
                <m:t>x s.ek</m:t>
              </m:r>
            </m:oMath>
            <w:r w:rsidR="007405F9">
              <w:rPr>
                <w:rFonts w:eastAsiaTheme="minorEastAsia"/>
              </w:rPr>
              <w:t xml:space="preserve"> </w:t>
            </w:r>
          </w:p>
          <w:p w14:paraId="3482712E" w14:textId="77777777" w:rsidR="007405F9" w:rsidRPr="00292CA0" w:rsidRDefault="007405F9" w:rsidP="007405F9">
            <w:pPr>
              <w:rPr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gdzie:</w:t>
            </w:r>
          </w:p>
          <w:p w14:paraId="0B3CC02A" w14:textId="18A224BB" w:rsidR="007405F9" w:rsidRPr="00292CA0" w:rsidRDefault="007405F9" w:rsidP="007405F9">
            <w:pPr>
              <w:rPr>
                <w:sz w:val="20"/>
                <w:szCs w:val="20"/>
              </w:rPr>
            </w:pPr>
            <w:proofErr w:type="spellStart"/>
            <w:r w:rsidRPr="00292CA0">
              <w:rPr>
                <w:sz w:val="20"/>
                <w:szCs w:val="20"/>
              </w:rPr>
              <w:t>EM</w:t>
            </w:r>
            <w:r w:rsidRPr="00292CA0">
              <w:rPr>
                <w:sz w:val="20"/>
                <w:szCs w:val="20"/>
                <w:vertAlign w:val="subscript"/>
              </w:rPr>
              <w:t>el</w:t>
            </w:r>
            <w:proofErr w:type="spellEnd"/>
            <w:r w:rsidRPr="00292CA0">
              <w:rPr>
                <w:sz w:val="20"/>
                <w:szCs w:val="20"/>
              </w:rPr>
              <w:t xml:space="preserve"> [kW]</w:t>
            </w:r>
            <w:r>
              <w:rPr>
                <w:sz w:val="20"/>
                <w:szCs w:val="20"/>
              </w:rPr>
              <w:t xml:space="preserve"> – </w:t>
            </w:r>
            <w:r w:rsidRPr="00292CA0">
              <w:rPr>
                <w:sz w:val="20"/>
                <w:szCs w:val="20"/>
              </w:rPr>
              <w:t>ekwiwalent mocy elektrycznej wynikający z konwersji biogazu,</w:t>
            </w:r>
          </w:p>
          <w:p w14:paraId="34A4C58E" w14:textId="52E42309" w:rsidR="007405F9" w:rsidRPr="00197661" w:rsidRDefault="0EC5DE51" w:rsidP="007405F9">
            <w:pPr>
              <w:rPr>
                <w:sz w:val="20"/>
                <w:szCs w:val="20"/>
              </w:rPr>
            </w:pPr>
            <w:proofErr w:type="spellStart"/>
            <w:r w:rsidRPr="0E43C624">
              <w:rPr>
                <w:sz w:val="20"/>
                <w:szCs w:val="20"/>
              </w:rPr>
              <w:t>Qd</w:t>
            </w:r>
            <w:proofErr w:type="spellEnd"/>
            <w:r w:rsidRPr="0E43C624">
              <w:rPr>
                <w:sz w:val="20"/>
                <w:szCs w:val="20"/>
              </w:rPr>
              <w:t xml:space="preserve"> [m</w:t>
            </w:r>
            <w:r w:rsidRPr="0E43C624">
              <w:rPr>
                <w:sz w:val="20"/>
                <w:szCs w:val="20"/>
                <w:vertAlign w:val="superscript"/>
              </w:rPr>
              <w:t>3</w:t>
            </w:r>
            <w:r w:rsidRPr="0E43C624">
              <w:rPr>
                <w:sz w:val="20"/>
                <w:szCs w:val="20"/>
              </w:rPr>
              <w:t>] – całkowita dobowa produkcja biogazu</w:t>
            </w:r>
            <w:r w:rsidR="414836D1" w:rsidRPr="0E43C624">
              <w:rPr>
                <w:sz w:val="20"/>
                <w:szCs w:val="20"/>
              </w:rPr>
              <w:t xml:space="preserve"> brutto</w:t>
            </w:r>
            <w:r w:rsidRPr="0E43C624">
              <w:rPr>
                <w:sz w:val="20"/>
                <w:szCs w:val="20"/>
              </w:rPr>
              <w:t xml:space="preserve"> wskazywana przez Wykonawcę,</w:t>
            </w:r>
          </w:p>
          <w:p w14:paraId="303B9834" w14:textId="4642B13E" w:rsidR="007405F9" w:rsidRPr="00292CA0" w:rsidRDefault="007405F9" w:rsidP="007405F9">
            <w:pPr>
              <w:rPr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k.CH</w:t>
            </w:r>
            <w:r w:rsidRPr="00292CA0"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– </w:t>
            </w:r>
            <w:r w:rsidRPr="00292CA0">
              <w:rPr>
                <w:sz w:val="20"/>
                <w:szCs w:val="20"/>
              </w:rPr>
              <w:t>koncentracja metanu w wyprodukowanym gazie - Wykonawca podaje swoje założenie,</w:t>
            </w:r>
          </w:p>
          <w:p w14:paraId="794ABE88" w14:textId="266D697C" w:rsidR="007405F9" w:rsidRPr="00197661" w:rsidRDefault="007405F9" w:rsidP="007405F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c.sp</w:t>
            </w:r>
            <w:proofErr w:type="spellEnd"/>
            <w:r>
              <w:rPr>
                <w:sz w:val="20"/>
                <w:szCs w:val="20"/>
              </w:rPr>
              <w:t>. CH</w:t>
            </w:r>
            <w:r>
              <w:rPr>
                <w:sz w:val="20"/>
                <w:szCs w:val="20"/>
                <w:vertAlign w:val="subscript"/>
              </w:rPr>
              <w:t>4</w:t>
            </w:r>
            <w:r>
              <w:rPr>
                <w:sz w:val="20"/>
                <w:szCs w:val="20"/>
              </w:rPr>
              <w:t xml:space="preserve"> [MJ/m</w:t>
            </w:r>
            <w:r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] – ciepło spalania czystego metanu = 37 MJ/m</w:t>
            </w:r>
            <w:r>
              <w:rPr>
                <w:sz w:val="20"/>
                <w:szCs w:val="20"/>
                <w:vertAlign w:val="superscript"/>
              </w:rPr>
              <w:t>3</w:t>
            </w:r>
          </w:p>
          <w:p w14:paraId="437C57B9" w14:textId="1E36ED6B" w:rsidR="007405F9" w:rsidRPr="00E33C09" w:rsidRDefault="007405F9" w:rsidP="007405F9">
            <w:pPr>
              <w:rPr>
                <w:sz w:val="20"/>
                <w:szCs w:val="20"/>
              </w:rPr>
            </w:pPr>
            <w:proofErr w:type="spellStart"/>
            <w:r w:rsidRPr="00E33C09">
              <w:rPr>
                <w:sz w:val="20"/>
                <w:szCs w:val="20"/>
              </w:rPr>
              <w:t>se.k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E33C09">
              <w:rPr>
                <w:sz w:val="20"/>
                <w:szCs w:val="20"/>
              </w:rPr>
              <w:t>sprawność elektryczna konwersji biogazu na energię elektryczną - zakłada się 4</w:t>
            </w:r>
            <w:r>
              <w:rPr>
                <w:sz w:val="20"/>
                <w:szCs w:val="20"/>
              </w:rPr>
              <w:t>0</w:t>
            </w:r>
            <w:r w:rsidRPr="00E33C09">
              <w:rPr>
                <w:sz w:val="20"/>
                <w:szCs w:val="20"/>
              </w:rPr>
              <w:t>%,</w:t>
            </w:r>
          </w:p>
          <w:p w14:paraId="2B723506" w14:textId="39C8712E" w:rsidR="009260A7" w:rsidRPr="00292CA0" w:rsidRDefault="009260A7" w:rsidP="0E43C624">
            <w:pPr>
              <w:jc w:val="center"/>
            </w:pPr>
          </w:p>
        </w:tc>
      </w:tr>
      <w:tr w:rsidR="009260A7" w:rsidRPr="00292CA0" w14:paraId="37F0F87A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EA39C9D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5BC2959" w14:textId="0561CDFD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E8B0DE7" w14:textId="58DC125C" w:rsidR="009260A7" w:rsidRPr="00292CA0" w:rsidRDefault="007E4BFB" w:rsidP="007E4BFB">
            <w:pPr>
              <w:rPr>
                <w:b/>
                <w:bCs/>
                <w:sz w:val="20"/>
                <w:szCs w:val="20"/>
              </w:rPr>
            </w:pPr>
            <w:r w:rsidRPr="18707198">
              <w:rPr>
                <w:b/>
                <w:bCs/>
                <w:sz w:val="20"/>
                <w:szCs w:val="20"/>
              </w:rPr>
              <w:t xml:space="preserve">Mikrobiologia </w:t>
            </w:r>
            <w:r w:rsidR="009260A7" w:rsidRPr="18707198">
              <w:rPr>
                <w:b/>
                <w:bCs/>
                <w:sz w:val="20"/>
                <w:szCs w:val="20"/>
              </w:rPr>
              <w:t xml:space="preserve">oraz zanieczyszczenia masy pofermentacyjnej </w:t>
            </w:r>
          </w:p>
        </w:tc>
        <w:tc>
          <w:tcPr>
            <w:tcW w:w="9072" w:type="dxa"/>
          </w:tcPr>
          <w:p w14:paraId="17A13734" w14:textId="118648BC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masa pofermentacyjna 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osiągała parametry umożliwiające dopuszczenie jej do obrotu jako produktu przeznaczonego dla rolnictwa i/lub ogrodnictwa </w:t>
            </w:r>
            <w:r w:rsidR="00605AB5"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zgodnie z zasadami 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gospodarki o obiegu zamkniętym, w szczególności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spełniała wymagania w zakresie obowiązujących przepisów prawa w zakresie zanieczyszczeń fizyko-chemicznych, mikrobiologicznych oraz parazytologicznych:</w:t>
            </w:r>
          </w:p>
          <w:p w14:paraId="1ECF8907" w14:textId="3721586C" w:rsidR="009260A7" w:rsidRPr="00292CA0" w:rsidRDefault="009260A7" w:rsidP="00CA2A11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Załącznik V, Rozdział III, Sekcja 3, ust. 1 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–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</w:t>
            </w:r>
            <w:r w:rsidR="006C2435"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ozporządzenie Komisji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 xml:space="preserve"> (UE) N</w:t>
            </w:r>
            <w:r w:rsidR="006C2435"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 xml:space="preserve"> 142/2011 z dnia 25 lutego 2011 r. w sprawie wykonania rozporządzenia Parlamentu Europejskiego i Rady (WE) nr 1069/2009 określającego przepisy sanitarne dotyczące produktów ubocznych pochodzenia zwierzęcego, nieprzeznaczonych do spożycia przez ludzi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 w sprawie wykonania dyrektywy Rady 97/78/WE w odniesieniu do niektórych próbek i przedmiotów zwolnionych z kontroli weterynaryjnych na granicach w myśl tej dyrektywy</w:t>
            </w:r>
            <w:r w:rsidR="58FA086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</w:t>
            </w:r>
          </w:p>
          <w:p w14:paraId="1AC8A1CB" w14:textId="77777777" w:rsidR="009260A7" w:rsidRPr="00292CA0" w:rsidRDefault="009260A7" w:rsidP="00CA2A11">
            <w:pPr>
              <w:numPr>
                <w:ilvl w:val="0"/>
                <w:numId w:val="5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§ 14 ust. 1-3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Rozporządzenia Ministra Rolnictwa i Wsi z dnia 18 czerwca 2008 r. w sprawie wykonania niektórych przepisów ustawy o nawozach i nawożeniu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DF3B0D4" w14:textId="47AF918F" w:rsidR="009260A7" w:rsidRDefault="009260A7" w:rsidP="00292CA0">
            <w:pPr>
              <w:spacing w:line="257" w:lineRule="auto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dodatkowo, aby zanieczyszczenia makroskopowe masy pofermentacyjnej (pozostałościami po opakowaniach) nie przekraczały 0,5% w stanie suchym. </w:t>
            </w:r>
          </w:p>
          <w:p w14:paraId="28D384D1" w14:textId="77777777" w:rsidR="009260A7" w:rsidRPr="00292CA0" w:rsidRDefault="009260A7" w:rsidP="00605AB5">
            <w:pPr>
              <w:spacing w:line="257" w:lineRule="auto"/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9260A7" w:rsidRPr="00292CA0" w14:paraId="5B06F990" w14:textId="77777777" w:rsidTr="0692B22A">
        <w:trPr>
          <w:trHeight w:val="872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27922B5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C35510B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4730449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Rurociągi</w:t>
            </w:r>
          </w:p>
        </w:tc>
        <w:tc>
          <w:tcPr>
            <w:tcW w:w="9072" w:type="dxa"/>
          </w:tcPr>
          <w:p w14:paraId="5B7856EF" w14:textId="76923B56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połączenia rurociągów (biogazu, biomasy, mediów technologicznych) wykonywać jako spawane</w:t>
            </w:r>
            <w:r w:rsidR="431A2BC9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lub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kołnierzowe</w:t>
            </w:r>
            <w:r w:rsidR="51DBABD2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lub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gwintowane lub termozgrzewalne, z materiałów odpowiednich do ich środowiska pracy. </w:t>
            </w:r>
          </w:p>
          <w:p w14:paraId="32ABF6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aparatura pomiarowa manualna oraz armatura obsługowa montowane były w miejscach dostępnych i widocznych dla obsługi Biogazowni.</w:t>
            </w:r>
          </w:p>
          <w:p w14:paraId="0A231B4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8AD382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rurociągi biogazu zapewniały prawidłowy odbiór biogazu oraz zapewniały możliwość przepływu biogazu i wyrównywania jego ciśnienia pomiędzy wszystkimi zbiornikami/magazynami biogazu. Rurociągi biogazu muszą być wyposażone w armaturę i przyłącza, które umożliwiać będą wyłączenie poszczególnych zbiorników z układu i prowadzenie bezpiecznej konserwacji, jak również podłączanie urządzeń kontrolno-pomiarowych (analizator gazu, ciśnieniomierz, króćce probiercze).</w:t>
            </w:r>
          </w:p>
          <w:p w14:paraId="7FD915E7" w14:textId="41A01678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1AAF96CC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A5C27BE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C6DA89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5E8CF5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Infrastruktura drogowa</w:t>
            </w:r>
          </w:p>
        </w:tc>
        <w:tc>
          <w:tcPr>
            <w:tcW w:w="9072" w:type="dxa"/>
          </w:tcPr>
          <w:p w14:paraId="5F662DF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infrastruktury drogowej w lokalizacji odpowiednio Instalacji Ułamkowo-Technicznych i Demonstratora Technologii tzn. dróg i placów wewnętrznych na cele eksploatacyjne, serwisowe i pożarowe, umożliwiających swobodny wjazd i wyjazd auta ciężarowego (z kategorii N3) z dowożonym substratem.  </w:t>
            </w:r>
          </w:p>
          <w:p w14:paraId="6DFD5662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18A53563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D38BD8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4CB4DA3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66E5A8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Pochodnia biogazu </w:t>
            </w:r>
          </w:p>
        </w:tc>
        <w:tc>
          <w:tcPr>
            <w:tcW w:w="9072" w:type="dxa"/>
          </w:tcPr>
          <w:p w14:paraId="3292DD1B" w14:textId="32E6F473" w:rsidR="009260A7" w:rsidRPr="00292CA0" w:rsidRDefault="4712663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wyposażenia Biogazowni w pochodnię biogazu. Pochodnia biogazu musi zapewnić możliwość utylizacji całego biogazu produkowanego przez Biogazownię o wymaganej </w:t>
            </w:r>
            <w:r w:rsidR="002D02E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409D122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(ekwiwalent mocy elektrycznej 499kW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4697A1D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2F46EE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Pochodnia ma mieć możliwość pracy równoległej z systemem oczyszczania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modułem kogeneracyjnym/kotłem gazowym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urządzeniem</w:t>
            </w:r>
            <w:r w:rsidR="004D3D1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</w:t>
            </w:r>
            <w:r w:rsidR="006C3DF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uzdatniania biogazu do biometanu (jeśli dotyczy) lub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innymi odbiornikami biogazu w celu utylizacji nadwyżki biogazu. </w:t>
            </w:r>
          </w:p>
          <w:p w14:paraId="47393145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535C5B79" w14:textId="77777777" w:rsidTr="0692B22A">
        <w:trPr>
          <w:trHeight w:val="1723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FDCBF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785A02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C5D326A" w14:textId="33F5C065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26BB89C3">
              <w:rPr>
                <w:b/>
                <w:bCs/>
                <w:sz w:val="20"/>
                <w:szCs w:val="20"/>
              </w:rPr>
              <w:t>Bioreaktory</w:t>
            </w:r>
          </w:p>
        </w:tc>
        <w:tc>
          <w:tcPr>
            <w:tcW w:w="9072" w:type="dxa"/>
          </w:tcPr>
          <w:p w14:paraId="6E63BBDC" w14:textId="26D5268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zamkniętego/-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szczelnego/-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ych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Bioreaktora/-ów o pojemności dobranej odpowiednio do prowadzenia </w:t>
            </w:r>
            <w:r w:rsidR="002E0A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Procesu Technologicznego,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możliwe szerokiego spektrum surowców </w:t>
            </w:r>
            <w:r w:rsidR="002E0A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organicznych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Zamawiający wymaga</w:t>
            </w:r>
            <w:r w:rsidR="5B5E84E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aby oferowana 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echnologia umożliwiała przetworzenie w biogaz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substratów wymienionych w Załączniku nr 7 do</w:t>
            </w:r>
            <w:r w:rsidR="006C243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B239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Regulaminu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32ADF5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Bioreaktory mają być zaizolowane, w celu ograniczenia strat ciepła. </w:t>
            </w:r>
          </w:p>
          <w:p w14:paraId="436E803E" w14:textId="08AD91A4" w:rsidR="009260A7" w:rsidRPr="00292CA0" w:rsidRDefault="009260A7" w:rsidP="006A29E9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Bioreaktory mają posiadać system umożliwiający odpowiednią homogenizację i dystrybucję wprowadzanych substratów do innych Bioreaktorów (jeśli dotyczy) oraz właściwą dystrybucję ciepła w całej objętości Bioreaktora.</w:t>
            </w:r>
            <w:r w:rsidRPr="00292CA0">
              <w:rPr>
                <w:sz w:val="20"/>
                <w:szCs w:val="20"/>
              </w:rPr>
              <w:br/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każdy Bioreaktor/y był wyposażony w aparaturę kontrolno-pomiarową umożliwiającą ciągły pomiar minimum: temperatury, poziom wypełnienia Bioreaktora, ciśnienie biogazu wewnątrz reaktora oraz dodatkowych kluczowych parametrów procesowych,</w:t>
            </w:r>
            <w:r w:rsidRPr="00292CA0">
              <w:rPr>
                <w:sz w:val="20"/>
                <w:szCs w:val="20"/>
              </w:rPr>
              <w:t xml:space="preserve"> które dla swojej technologii określa Wykonawca.</w:t>
            </w:r>
          </w:p>
          <w:p w14:paraId="013AAB09" w14:textId="2C3FD5E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każdy Bioreaktor był wyposażony w punkt/y do wizualnej kontroli jego zawartości (</w:t>
            </w:r>
            <w:r w:rsidR="00DF6D8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celu oceny wydajności mieszania, obecność piany, flotacji substratów) i/lub urządzenie umożliwiające zdalną obserwację zjawisk zachodzących wewnątrz </w:t>
            </w:r>
            <w:r w:rsidR="0056078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reaktorów.</w:t>
            </w:r>
          </w:p>
          <w:p w14:paraId="42C029F2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Każdy Bioreaktor musi być wyposażony w rozwiązania techniczne zabezpieczające w przypadku wystąpienia nad/podciśnienia biogazu, które może uszkodzić elementy Bioreaktora.</w:t>
            </w:r>
          </w:p>
          <w:p w14:paraId="61161329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Bioreaktory muszą być tak zaprojektowane, aby wykonywane czynności związane z eksploatacją oraz serwisowaniem były zgodne z BHP (m.in. schody, drabiny, platformy serwisowe z poręczami).</w:t>
            </w:r>
          </w:p>
          <w:p w14:paraId="26EA06E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B1895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montażu w każdym Bioreaktorze co najmniej jednego króćca do bezpiecznego poboru reprezentatywnej próby fermentującej biomasy (króciec zakończyć zaworem kulowym DN50).</w:t>
            </w:r>
          </w:p>
          <w:p w14:paraId="333C6219" w14:textId="1C2FD7F3" w:rsidR="009260A7" w:rsidRPr="00292CA0" w:rsidRDefault="009260A7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  <w:r w:rsidRPr="00292CA0">
              <w:rPr>
                <w:sz w:val="20"/>
              </w:rPr>
              <w:t>Dodatkowo, Zamawiający wymaga punktu poboru za urządzeniem dystrybuującym (np. za pompą), które transportuje masę fermentacyjną między Bioreaktorem/Bioreaktorami lub do zbiornika pofermentacyjnego.</w:t>
            </w:r>
          </w:p>
        </w:tc>
      </w:tr>
      <w:tr w:rsidR="009260A7" w:rsidRPr="00292CA0" w14:paraId="0CAAED21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92E25E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A7196F8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2B95F78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Magazyn/y biogazu</w:t>
            </w:r>
          </w:p>
        </w:tc>
        <w:tc>
          <w:tcPr>
            <w:tcW w:w="9072" w:type="dxa"/>
          </w:tcPr>
          <w:p w14:paraId="6C903AFC" w14:textId="52B8DACB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gazoszczelnego, magazynu/-ów biogazu (zbiornik zewnętrzny) lub alternatywnie taką funkcję może pełnić dach membranowy w przypadku, gdy stanowić będzie wyposażenie zbiorników </w:t>
            </w:r>
            <w:r w:rsidR="4C3140F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iogazowni. </w:t>
            </w:r>
          </w:p>
          <w:p w14:paraId="7433BED1" w14:textId="613CB9B1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pojemność magazynu</w:t>
            </w:r>
            <w:r w:rsidR="31EA49E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umożliwiała przech</w:t>
            </w:r>
            <w:r w:rsidR="74385F8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294A7FB1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wanie</w:t>
            </w:r>
            <w:r w:rsidR="0BC4142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go</w:t>
            </w:r>
            <w:r w:rsidR="0F4B1DA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przez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minimum </w:t>
            </w:r>
            <w:r w:rsid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6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godzin przy pracy Biogazowni z pełną mocą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55C405F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wykorzystani</w:t>
            </w:r>
            <w:r w:rsidR="109A83A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każdego z ośmiu wariantów substratowych, opisanych Załącznikiem nr 7 do Regulaminu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002C6013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mieć zamontowane zabezpieczenie przeciwko nadciśnieniu i podciśnieniu gazu oraz być wyposażony w aparaturę kontrolno-pomiarową i automatykę (co najmniej czujnik ciśnienia).</w:t>
            </w:r>
          </w:p>
          <w:p w14:paraId="416E6E07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być odporny na działanie warunków atmosferycznych, w tym promieniowania UV.</w:t>
            </w:r>
          </w:p>
          <w:p w14:paraId="447FD41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5F1DC4FE" w14:textId="77777777" w:rsidTr="0692B22A">
        <w:trPr>
          <w:trHeight w:val="1041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C45773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FFC3854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A09A7FC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Budynek sterowni, Budynek socjalny</w:t>
            </w:r>
          </w:p>
          <w:p w14:paraId="3F7E5499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72" w:type="dxa"/>
          </w:tcPr>
          <w:p w14:paraId="6C805A8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 Demonstratorze Technologii uwzględnić budynek lub zabudowę kontenerową z wydzielonymi pomieszczeniami o następujących funkcjach:</w:t>
            </w:r>
          </w:p>
          <w:p w14:paraId="131EE5C9" w14:textId="47CE09D4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p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omieszczenia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 xml:space="preserve"> socjalne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: szatnia, kuchnia, WC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każde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powierzchni dostosowanej do planowanej liczby pracowników w zgodzie z obowiązującymi przepisami z zakresu BHP.</w:t>
            </w:r>
          </w:p>
          <w:p w14:paraId="23620E96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sterownia: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pomieszczenie biurowe wyposażone w komputer z wizualizacją, monitoring wizyjny zakładu, miejsce do przechowywania dokumentacji zakładowej, opcjonalnie szafy sterownicze i elektryczne.</w:t>
            </w:r>
          </w:p>
          <w:p w14:paraId="7CFEEDEE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-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u w:val="single"/>
                <w:lang w:eastAsia="pl-PL"/>
              </w:rPr>
              <w:t>magazyn części zamiennych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pomieszczenie do przechowywania, narzędzi, materiałów eksploatacyjnych, oraz części zamiennych.</w:t>
            </w:r>
          </w:p>
          <w:p w14:paraId="6560C76E" w14:textId="4D9CE9D8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ramach niniejszego wymagania, Zamawiający dopuszcza</w:t>
            </w:r>
            <w:r w:rsidR="00446C0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aby Wykonawca zaadaptował istniejące pomieszczenia/budynki (jeśli takowe istnieją) po uprzednim uzgodnieniu </w:t>
            </w:r>
            <w:r w:rsidR="00446C0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tego przystosowania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 Partnerem Strategicznym</w:t>
            </w:r>
            <w:r w:rsidR="008B1A7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(w trakcie trwania Etapu I)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51D44668" w14:textId="431DA38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9260A7" w:rsidRPr="00292CA0" w14:paraId="6F429BB4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1B23B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036A68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B9EA07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Ogrodzenie</w:t>
            </w:r>
          </w:p>
        </w:tc>
        <w:tc>
          <w:tcPr>
            <w:tcW w:w="9072" w:type="dxa"/>
          </w:tcPr>
          <w:p w14:paraId="1E76465A" w14:textId="458F1F28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trwałego ogrodzenia terenu Demonstratora Technologii z bramą wjazdową zgodnie z wymogami przepisów budowlanych oraz przeciwpożarowych w celu ograniczenia dostępu osobom nieupoważnionym i dzikim zwierzętom</w:t>
            </w:r>
            <w:r w:rsidR="00CB47D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 szczególności zgodnie z </w:t>
            </w:r>
            <w:r w:rsidR="00CB47DB" w:rsidRPr="0E43C624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Rozporządzeniem Ministra Rolnictwa i Gospodarki Żywnościowej z dnia 7 października 1997 r. w sprawie warunków technicznych, jakim powinny odpowiadać budowle rolnicze i ich usytuowanie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6AB817C7" w14:textId="41908470" w:rsidR="008B1A75" w:rsidRDefault="008B1A75" w:rsidP="008B1A7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ramach niniejszego wymagania, Zamawiający dopuszcza rozwiązanie, aby Wykonawca zaadaptował istniejące ogrodzenie (jeśli takowe istnieje) po uprzednim uzgodnieniu tego przystosowania z Partnerem Strategicznym (w trakcie trwania Etapu I).</w:t>
            </w:r>
          </w:p>
          <w:p w14:paraId="0F7DF961" w14:textId="3D9726CB" w:rsidR="008B1A75" w:rsidRPr="00292CA0" w:rsidRDefault="008B1A75" w:rsidP="008B1A7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7C33780" w14:textId="77777777" w:rsidTr="0692B22A">
        <w:trPr>
          <w:trHeight w:val="75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95C3EB3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2DE520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5FE0A8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Monitoring</w:t>
            </w:r>
          </w:p>
        </w:tc>
        <w:tc>
          <w:tcPr>
            <w:tcW w:w="9072" w:type="dxa"/>
          </w:tcPr>
          <w:p w14:paraId="5ADF2F55" w14:textId="3DE42780" w:rsidR="009260A7" w:rsidRDefault="009260A7" w:rsidP="009B16B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zapewnił monitoring terenu oraz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biektów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Biogazowni. Monitoring musi umożliwiać podgląd osobno wszystkich kluczowych obiektów </w:t>
            </w:r>
            <w:r w:rsidRPr="00E1584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 (nie mniej niż 6 kamer).</w:t>
            </w:r>
            <w:r w:rsidRPr="00292CA0" w:rsidDel="00D93EF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7D3DFE5C" w14:textId="35355A8A" w:rsidR="009260A7" w:rsidRPr="00292CA0" w:rsidRDefault="009260A7" w:rsidP="009B16B7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9260A7" w:rsidRPr="00292CA0" w14:paraId="3EB3B6A8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734F061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4F6B2FE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373DC0D8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Miejsce magazynowania substratów stałych</w:t>
            </w:r>
          </w:p>
        </w:tc>
        <w:tc>
          <w:tcPr>
            <w:tcW w:w="9072" w:type="dxa"/>
          </w:tcPr>
          <w:p w14:paraId="571C010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szczelnego miejsca magazynowego na substraty stałe do Procesu Technologicznego, wskazane w Załączniku nr 7, wraz z odbiorem odcieków dedykowaną kanalizacją i skierowaniem ich do procesu fermentacji.</w:t>
            </w:r>
          </w:p>
          <w:p w14:paraId="685F315E" w14:textId="56825DBA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Miejsce magazynowania substratów stałych musi być wykonane z materiału odpornego na działanie środowiska kwaśnego ze względu na możliwość eksploatacji w środowisku kwaśnym.</w:t>
            </w:r>
          </w:p>
          <w:p w14:paraId="26F5D138" w14:textId="57EE9FDF" w:rsidR="009260A7" w:rsidRPr="00292CA0" w:rsidRDefault="008B1A75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Wielkość miejsca magazynowego substratów stałych ma być dostosowana do ilości zużywanych substratów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stałych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dla zapewnienia stabilnej pracy Demonstratora Technologii</w:t>
            </w:r>
            <w:r w:rsidR="00D574D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utrzymania produkcji biogazu stanowiącej ekwiwalent mocy elektrycznej opisany w punkcie 1.8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1953670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FA32B4A" w14:textId="6BCAB396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stałe o statusie odpadów muszą być przechowywane zgodnie z zapisami w paragrafie 12 Rozporządzenia Ministra Klimatu z dnia 11 września 2020 r. w sprawie szczegółowych wymagań dla magazynowania odpadów.</w:t>
            </w:r>
          </w:p>
          <w:p w14:paraId="21C089E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4300478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F73227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EFE54D2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E08E677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Zbiornik/zbiorniki buforowe na substraty płynne</w:t>
            </w:r>
          </w:p>
        </w:tc>
        <w:tc>
          <w:tcPr>
            <w:tcW w:w="9072" w:type="dxa"/>
          </w:tcPr>
          <w:p w14:paraId="067E2579" w14:textId="4B773973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szczelnego zbiornika/zbiorników buforowych na substraty płynne</w:t>
            </w:r>
            <w:r w:rsidR="682D961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82D9617" w:rsidRPr="0E43C624">
              <w:rPr>
                <w:sz w:val="20"/>
                <w:szCs w:val="20"/>
              </w:rPr>
              <w:t>zapewniającego/zapewniających niemieszanie się poszczególnych substratów ze sobą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przy czym substraty te muszą być homogenizowane w ww. zbiornikach. Zbiornik/zbiorniki buforowe połączone szczelnie z innymi zbiornikami procesowymi systemem rur w celu zapewnienia swobodnego przepływu substratu płynnego. Zamawiający wymaga by tak zaprojektować rurociągi, aby nie dochodziło do kontaktu pomiędzy substratami płynnymi a masą pofermentacyjną (wyeliminowanie - wtórnego skażenia mikrobiologicznego pofermentu).</w:t>
            </w:r>
          </w:p>
          <w:p w14:paraId="5EF94020" w14:textId="330AE887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Zbiornik/i na substraty płynne powinny być wyposażone w pompę/y umożliwiającą załadunek i rozładunek zawartości zbiornika </w:t>
            </w:r>
            <w:r w:rsidR="00900D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buforowego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43CADEEA" w14:textId="59A49F62" w:rsidR="009260A7" w:rsidRPr="00292CA0" w:rsidRDefault="009260A7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7035F3" w14:textId="2E9AB36F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zbiornik/i buforowe były wyposażone w aparaturę kontrolno-pomiarową i automatykę (co najmniej w czujnik poziomu wypełnienia substratem, czujnik temperatury</w:t>
            </w:r>
            <w:r w:rsidR="00900D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BD27E72" w14:textId="6009255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pomiaru substratów płynnych poprzez zastosowanie przepływomierza lub systemu wagowego przed wprowadzeniem ich do Bioreaktora/Bioreaktorów. </w:t>
            </w:r>
          </w:p>
          <w:p w14:paraId="1D0DE11D" w14:textId="7B6BC97E" w:rsidR="0E43C624" w:rsidRDefault="0E43C62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549CD15" w14:textId="32162B1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Zbiornik/zbiorniki buforowe muszą być wyposażone </w:t>
            </w:r>
            <w:r w:rsidR="00900D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otwory rewizyjne</w:t>
            </w:r>
            <w:r w:rsidR="00900DD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obsługi serwisowej.</w:t>
            </w:r>
          </w:p>
          <w:p w14:paraId="6B4D6728" w14:textId="2C964146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Zbiornik/zbiorniki buforowe muszą mieć pojemność dostosowaną do ilości wykorzystywanych substratów płynnych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 dla zapewnienia stabilnej pracy Demonstratora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Minimalna pojemność netto pojedynczego zbiornika na surowce płynne powinna wynosić minimum 30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,0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łączna pojemność zbiornika/zbiorników powinna wynosić minimum 150,0 m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56078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(pojemności roboczej)</w:t>
            </w:r>
            <w:r w:rsidR="0E4D599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4285298E" w14:textId="2926153E" w:rsidR="00757F53" w:rsidRPr="00292CA0" w:rsidRDefault="00757F53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37B6325" w14:textId="47BAEBF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płynne o statusie odpadów muszą być przechowywane zgodnie z zapisami w paragrafie 12 Rozporządzenia Ministra Klimatu z dnia 11 września 2020 r. w sprawie szczegółowych wymagań dla magazynowania odpadów.</w:t>
            </w:r>
          </w:p>
          <w:p w14:paraId="7F972E6C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9260A7" w:rsidRPr="00292CA0" w14:paraId="0653E299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1284CA8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2211937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751F154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Zbiornik pofermentacyjny</w:t>
            </w:r>
          </w:p>
        </w:tc>
        <w:tc>
          <w:tcPr>
            <w:tcW w:w="9072" w:type="dxa"/>
          </w:tcPr>
          <w:p w14:paraId="3DA3DB7D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zbiornika lub zespołu zbiorników pofermentacyjnych na poferment o łącznej pojemności odpowiadającej co najmniej pojemności produkcji pofermentu w okresie 180 dni.  </w:t>
            </w:r>
          </w:p>
          <w:p w14:paraId="5228182F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wyposażenia zbiornika, co najmniej w:</w:t>
            </w:r>
          </w:p>
          <w:p w14:paraId="6734B1BE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niezbędną </w:t>
            </w:r>
            <w:proofErr w:type="spellStart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(m.in. opomiarowanie stopnia wypełnienia zbiornika, opomiarowanie ilości pofermentu podczas opróżniania zbiornika)</w:t>
            </w:r>
          </w:p>
          <w:p w14:paraId="6B93AABA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zadaszenie lub przykrycie zbiornika, które ograniczy ewaporację oraz emisje złowonne,</w:t>
            </w:r>
          </w:p>
          <w:p w14:paraId="1B098035" w14:textId="77777777" w:rsidR="009260A7" w:rsidRPr="00292CA0" w:rsidRDefault="009260A7" w:rsidP="00CA2A11">
            <w:pPr>
              <w:numPr>
                <w:ilvl w:val="0"/>
                <w:numId w:val="6"/>
              </w:numPr>
              <w:contextualSpacing/>
              <w:jc w:val="both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Instalację służącą do opróżniania zbiornika bez konieczności wykorzystania zewnętrznej pompy. </w:t>
            </w:r>
          </w:p>
          <w:p w14:paraId="5688349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co najmniej jednego króćca z zaworem kulowym DN32 na zbiorniku pofermentacyjnym /rurociągu odprowadzającym poferment, do bezpiecznego poboru zhomogenizowanej, reprezentatywnej próby.</w:t>
            </w:r>
          </w:p>
          <w:p w14:paraId="4257503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Wyposażenie zbiornika musi umożliwiać homogenizację zawartości.</w:t>
            </w:r>
          </w:p>
          <w:p w14:paraId="22D17A1E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01AF45B" w14:textId="5A54E93C" w:rsidR="00B219FF" w:rsidRDefault="00B219FF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Jeśli Technologia W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ykonawcy 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 przewiduje oddzielnego zbiornika w układzie technologicznym jako zbiornika pofermentacyjnego, Zamawiający wymaga szczegółowego przedstawienia rozwiązań zapewniających zagospodarowanie powstającej masy pofermentacyjnej, przy zachowaniu ciągłości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Procesu Technologicznego</w:t>
            </w:r>
            <w:r w:rsidR="353C34A9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poziomu produkcji </w:t>
            </w:r>
            <w:r w:rsidR="004D3D1A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zgodnie z punktem 1.8.</w:t>
            </w:r>
            <w:r w:rsidR="4A7E072E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przy utrzymaniu spełnienia Wymagania Obligatoryjnego nr 1.2 powyżej.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Przedstawione rozwiązanie m</w:t>
            </w:r>
            <w:r w:rsidR="6CFABB31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usi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być wyposażone w m.in.: niezbędną </w:t>
            </w:r>
            <w:proofErr w:type="spellStart"/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 także  </w:t>
            </w:r>
            <w:r w:rsidR="40043324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możliw</w:t>
            </w:r>
            <w:r w:rsidR="285D3430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iać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pobrani</w:t>
            </w:r>
            <w:r w:rsidR="37CA054F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reprezentatywnej próby masy pofermentacyjnej.</w:t>
            </w:r>
            <w:r w:rsidR="3CD8047F" w:rsidRPr="61BAC67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Przedstawione rozwiązanie musi zapobiegać</w:t>
            </w:r>
            <w:r w:rsidR="3CD8047F" w:rsidRPr="61BAC675">
              <w:rPr>
                <w:rFonts w:ascii="Calibri" w:eastAsia="Calibri" w:hAnsi="Calibri" w:cs="Calibri"/>
                <w:sz w:val="20"/>
                <w:szCs w:val="20"/>
              </w:rPr>
              <w:t xml:space="preserve"> rozprzestrzenianiu się masy pofermentacyjnej poza przeznaczone do tego celu miejsce.</w:t>
            </w:r>
          </w:p>
          <w:p w14:paraId="72637EDE" w14:textId="0F77880D" w:rsidR="79AE4CE2" w:rsidRDefault="79AE4CE2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65206A4" w14:textId="05C0BC69" w:rsidR="168D7469" w:rsidRDefault="168D7469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Calibri"/>
                <w:sz w:val="20"/>
                <w:szCs w:val="20"/>
              </w:rPr>
              <w:t>W celu uniknięcia wątpliwości, Zamawiający poprzez masę pofermentacyjną rozumie pozostałość pofermentacyjną niezależnie od zawartości w niej suchej masy, zaś przez zbiornik pofermentacyjny Zamawiający rozumie miejsce przeznaczone do magazynowania masy pofermentacyjnej.</w:t>
            </w:r>
          </w:p>
          <w:p w14:paraId="2AAC2385" w14:textId="33BB3632" w:rsidR="00B219FF" w:rsidRPr="00292CA0" w:rsidRDefault="00B219FF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B5F1487" w14:textId="77777777" w:rsidTr="0692B22A">
        <w:trPr>
          <w:trHeight w:val="1156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B28B24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34CAF4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FEC197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Wykonanie zbiorników</w:t>
            </w:r>
          </w:p>
        </w:tc>
        <w:tc>
          <w:tcPr>
            <w:tcW w:w="9072" w:type="dxa"/>
          </w:tcPr>
          <w:p w14:paraId="39B5A0D9" w14:textId="25B6DCE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takiej budowy zbiorników buforowych, 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pofermentacyjn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Bioreaktorów, aby możliwe</w:t>
            </w:r>
            <w:r w:rsidR="00E939D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było wykonanie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jak najwięcej czynności obsługowych, konserwacyjnych oraz serwisowych na zewnątrz zbiorników bez konieczności okresowego wyłączenia ich z eksploatacji. </w:t>
            </w:r>
          </w:p>
        </w:tc>
      </w:tr>
      <w:tr w:rsidR="009260A7" w:rsidRPr="00292CA0" w14:paraId="0F214844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C01709F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E4A34B0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FD435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Urządzenia umożliwiające przygotowanie i dozowanie substratów do Procesu Technologicznego</w:t>
            </w:r>
          </w:p>
        </w:tc>
        <w:tc>
          <w:tcPr>
            <w:tcW w:w="9072" w:type="dxa"/>
          </w:tcPr>
          <w:p w14:paraId="0B0AE47D" w14:textId="6FE8AA92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urządzeń umożliwiających prawidłowe przygotowanie i dozowanie poszczególnych grup surowców i ich mieszanin do Procesu Technologicznego, zgodnie z obowiązującymi przepisami prawa (jeśli dotyczą danego substratu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oraz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spełnienie 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pkt. 1.1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Urządzenia muszą zapewnić możliwość</w:t>
            </w:r>
            <w:r w:rsidR="00B0080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odpowiedniego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przy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gotowania i dozowani</w:t>
            </w:r>
            <w:r w:rsidR="293CF91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zważonej partii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bstratów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określonych w Załączniku nr 7 do Regulaminu. Zamawiający wymaga wyposażenia urządzeń w niezbędną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wraz ze zintegrowaniem odczytów z przetwarzania oraz ich właściwej prezentacji w celu potwierdzenia prawidłowego przeprowadzonego procesu przetwarzania przed instytucjami kontrolnymi. </w:t>
            </w:r>
          </w:p>
          <w:p w14:paraId="3BEC50F9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1C96B8D" w14:textId="1F192662" w:rsidR="009260A7" w:rsidRPr="006B5234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system/-y dozowania substratów płynnych i stałych </w:t>
            </w:r>
            <w:r w:rsidR="28867A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były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wyposażone w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system umożliwiający pomiar ilościowy dozowanych substratów a także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rozwiązania </w:t>
            </w:r>
            <w:r w:rsidR="009A302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eliminujące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uciążliwości odorowe w trakcie swojej pracy (np. dozownik substratów stałych z klapą hydrauliczną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zbiornik mieszania / zbiorniki </w:t>
            </w:r>
            <w:r w:rsidR="00757F5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homogenizacji – np.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umieszczenie w/w obiektów w hali połączonej z wentylacją mechaniczną i filtracją powietrza procesowego -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biofiltr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</w:tc>
      </w:tr>
      <w:tr w:rsidR="009260A7" w:rsidRPr="00292CA0" w14:paraId="74E280C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E4D3556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3042BEF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2166E3B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Analizator/y biogazu</w:t>
            </w:r>
          </w:p>
        </w:tc>
        <w:tc>
          <w:tcPr>
            <w:tcW w:w="9072" w:type="dxa"/>
          </w:tcPr>
          <w:p w14:paraId="318F9165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stacjonarnego analizatora/-ów biogazu (z ważnym świadectwem kalibracji) do badania jakości biogazu (zakres analiz minimum: 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S, 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). Analizator biogazu z Bioreaktora/-ów ma zapewniać interwałowy pomiar wymienionych gazów (pomiar nie rzadziej niż co 2h) i wyświetlać zmierzone wartości na wyświetlaczu z poszczególnych Bioreaktorów oddzielnie. </w:t>
            </w:r>
          </w:p>
          <w:p w14:paraId="6BC99FDD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106DFC4" w14:textId="19AAAD00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Zakresy pomiarowe</w:t>
            </w:r>
            <w:r w:rsidR="00185F8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analizatora biogazu (biogaz z Bioreaktorów) – Zamawiający wymaga pomiaru w pełnych podanych poniżej zakresach:</w:t>
            </w:r>
          </w:p>
          <w:p w14:paraId="6FC32D0E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Metan / 0 … 100%,</w:t>
            </w:r>
          </w:p>
          <w:p w14:paraId="2DA45D89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Dwutlenek węgla / 0 … 100%,</w:t>
            </w:r>
          </w:p>
          <w:p w14:paraId="15A51688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5000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795E1700" w14:textId="06848508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Tlen / 0 … 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25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(minimum)</w:t>
            </w:r>
          </w:p>
          <w:p w14:paraId="29A552AA" w14:textId="77777777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pomiaru składu mieszaniny biogazu z Bioreaktora/Bioreaktorów w zakresie minimum: 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4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H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przed wejściem do układu odsiarczającego i na wyjściu z systemu odsiarczającego. Pomiary w tych punktach mają być prowadzone interwałowo (nie rzadziej niż co 1 h) lub w sposób ciągły, o ile pozwalają na to rozwiązania techniczne dostępne na rynku.</w:t>
            </w:r>
          </w:p>
          <w:p w14:paraId="4660FA61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172450A" w14:textId="3C2C63C2" w:rsidR="009260A7" w:rsidRPr="00292CA0" w:rsidRDefault="009260A7" w:rsidP="00292CA0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Zakresy pomiarowe (biogaz pr</w:t>
            </w:r>
            <w:r w:rsidR="00185F8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zed i za systemem odsiarczania) - Zamawiający wymaga pomiaru w pełnych podanych poniżej zakresach:</w:t>
            </w:r>
          </w:p>
          <w:p w14:paraId="67CF5664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Metan / 0 … 100%,</w:t>
            </w:r>
          </w:p>
          <w:p w14:paraId="1832184A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Dwutlenek węgla / 0 … 100%,</w:t>
            </w:r>
          </w:p>
          <w:p w14:paraId="54DAA02E" w14:textId="7777777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5000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celka pomiarowa przed odsiarczaniem.</w:t>
            </w:r>
          </w:p>
          <w:p w14:paraId="623FE19F" w14:textId="77777777" w:rsidR="009260A7" w:rsidRPr="00292CA0" w:rsidRDefault="009260A7" w:rsidP="0E43C624">
            <w:pPr>
              <w:numPr>
                <w:ilvl w:val="0"/>
                <w:numId w:val="8"/>
              </w:numPr>
              <w:contextualSpacing/>
              <w:rPr>
                <w:rFonts w:eastAsiaTheme="minorEastAsia"/>
                <w:color w:val="000000" w:themeColor="text1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Siarkowodór / 0 … 50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celka pomiarowa po odsiarczeniu.</w:t>
            </w:r>
          </w:p>
          <w:p w14:paraId="47BF7398" w14:textId="24F03C67" w:rsidR="009260A7" w:rsidRPr="00292CA0" w:rsidRDefault="009260A7" w:rsidP="00CA2A11">
            <w:pPr>
              <w:numPr>
                <w:ilvl w:val="0"/>
                <w:numId w:val="8"/>
              </w:num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Tlen / 0 … 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25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(minimum)</w:t>
            </w:r>
          </w:p>
          <w:p w14:paraId="16C2581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8BA94AB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możliwości bezpiecznego poboru reprezentatywnej próby biogazu z każdego Bioreaktora oddzielnie oraz przed wejściem do układu odsiarczającego i na wyjściu z systemu odsiarczającego. </w:t>
            </w:r>
          </w:p>
          <w:p w14:paraId="68E638F0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632340B4" w14:textId="1169700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Analizator biogazu musi mieć wyjścia m.in. analogowe 4</w:t>
            </w:r>
            <w:r w:rsidR="450DD5F5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..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20 mA, umożliwiające przekazywanie danych do systemu</w:t>
            </w:r>
            <w:r w:rsidR="76358DDD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oraz posiadać możliwość rejestracji danych na nośniku zewnętrznym (np. USB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stick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/ SD </w:t>
            </w:r>
            <w:proofErr w:type="spellStart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card</w:t>
            </w:r>
            <w:proofErr w:type="spellEnd"/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).</w:t>
            </w:r>
          </w:p>
          <w:p w14:paraId="6404C3E2" w14:textId="77777777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Analizator/y biogazu musi być wyposażony system umożliwiający wyłapywanie i usuwanie kondensatu, filtr oraz przerywacz płomienia.</w:t>
            </w:r>
          </w:p>
          <w:p w14:paraId="5A761A59" w14:textId="74365917" w:rsidR="007E4BFB" w:rsidRPr="00292CA0" w:rsidRDefault="007E4BFB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FB69C7A" w14:textId="77777777" w:rsidTr="0692B22A">
        <w:trPr>
          <w:trHeight w:val="1050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0747704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F06AAFE" w14:textId="77777777" w:rsidR="009260A7" w:rsidRPr="00292CA0" w:rsidRDefault="009260A7" w:rsidP="15B4483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F89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3DDACA9C" w14:textId="4CA5E5AC" w:rsidR="009260A7" w:rsidRPr="00292CA0" w:rsidRDefault="00605AB5" w:rsidP="15B44837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00185F89">
              <w:rPr>
                <w:b/>
                <w:bCs/>
                <w:sz w:val="20"/>
                <w:szCs w:val="20"/>
              </w:rPr>
              <w:t>Chromatograf procesowy</w:t>
            </w:r>
          </w:p>
        </w:tc>
        <w:tc>
          <w:tcPr>
            <w:tcW w:w="9072" w:type="dxa"/>
          </w:tcPr>
          <w:p w14:paraId="1C35331E" w14:textId="77777777" w:rsidR="009260A7" w:rsidRDefault="00605AB5" w:rsidP="00430F21">
            <w:pPr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Wykonawca wyposażył Demonstrator Technologii w chromatograf procesowy o parametrach wskazanych w 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Wyciągu z dokumentu „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i </w:t>
            </w:r>
            <w:r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przyłączenia do sieci gazowej będącej do dyspozycji Polskiej Spółki Gazownictwa Sp. z o. o., dla podmiotu zajmującego się 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wytwarzaniem biogazu rolniczego”, </w:t>
            </w:r>
            <w:r w:rsidR="00430F21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stanowiącego załącznik do niniejszego dokumentu.</w:t>
            </w:r>
          </w:p>
          <w:p w14:paraId="5D519D1E" w14:textId="14C672F7" w:rsidR="00902611" w:rsidRPr="00292CA0" w:rsidRDefault="00902611" w:rsidP="00430F21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74748F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B9DB61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3C601615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D3BE929" w14:textId="77777777" w:rsidR="009260A7" w:rsidRPr="00292CA0" w:rsidRDefault="009260A7" w:rsidP="00292CA0">
            <w:pPr>
              <w:rPr>
                <w:b/>
                <w:sz w:val="20"/>
                <w:szCs w:val="20"/>
                <w:highlight w:val="yellow"/>
              </w:rPr>
            </w:pPr>
            <w:r w:rsidRPr="00292CA0">
              <w:rPr>
                <w:b/>
                <w:sz w:val="20"/>
                <w:szCs w:val="20"/>
              </w:rPr>
              <w:t>Przepływomierz biogazu</w:t>
            </w:r>
          </w:p>
        </w:tc>
        <w:tc>
          <w:tcPr>
            <w:tcW w:w="9072" w:type="dxa"/>
          </w:tcPr>
          <w:p w14:paraId="6D61C030" w14:textId="434FB90E" w:rsidR="008D58C5" w:rsidRPr="00292CA0" w:rsidRDefault="009260A7" w:rsidP="15B4483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</w:t>
            </w:r>
            <w:r w:rsidR="6C60249A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pomiaru przepływu produkowanego</w:t>
            </w:r>
            <w:r w:rsidR="0EE4FDF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20AC84E4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biogazu </w:t>
            </w:r>
            <w:r w:rsidR="0EE4FDF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ilości brutto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(jeden przepływomierz</w:t>
            </w:r>
            <w:r w:rsidR="3F268B14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Instalacji Ułamkowo-Technicznej/Demonstratora Technologii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 oraz </w:t>
            </w:r>
            <w:r w:rsidR="756EB781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przepływomierza do pomiaru przepływu produkowanego biogazu 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ilości netto (drugi przepływomierz</w:t>
            </w:r>
            <w:r w:rsidR="005B198C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r w:rsidR="7FEB7E36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wyłącznie w przypadku Demonstratora Technologii, </w:t>
            </w:r>
            <w:r w:rsidR="005B198C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 urządzeniem do uzdatniania</w:t>
            </w:r>
            <w:r w:rsidR="008D58C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wilgotneg</w:t>
            </w:r>
            <w:r w:rsidR="7EE7B455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surowego biogazu</w:t>
            </w:r>
            <w:r w:rsidR="6E37708D"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15B4483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dokładności ±2% dla wskazań i ±0,5% dla zakresu. Cechujący się stopniem ochrony IP67, dopuszczenie ATEX.</w:t>
            </w:r>
          </w:p>
          <w:p w14:paraId="7C0E0FB8" w14:textId="2EC68B9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ma zostać dostosowany do średnicy rurociągu biogazu w Biogazowni.</w:t>
            </w:r>
          </w:p>
          <w:p w14:paraId="427E07FF" w14:textId="73A853AE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musi mieć wyjście m.in. analogowe (4..20mA).</w:t>
            </w:r>
          </w:p>
          <w:p w14:paraId="780588BE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275BCBB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4C8424B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1A4010E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BC92658" w14:textId="77777777" w:rsidR="009260A7" w:rsidRPr="00292CA0" w:rsidRDefault="009260A7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Przepływomierz biometanu</w:t>
            </w:r>
          </w:p>
        </w:tc>
        <w:tc>
          <w:tcPr>
            <w:tcW w:w="9072" w:type="dxa"/>
          </w:tcPr>
          <w:p w14:paraId="3ED0B08C" w14:textId="785D9B99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zastosowania co najmniej jednego przepływomierza do pomiaru przepływu produkowanego</w:t>
            </w:r>
            <w:r w:rsidR="0A476D3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 w ilości netto - paliwa gazowego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37D70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r w:rsidR="24F7D48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dokładności ±2% dla wskazań i ±0,5% dla zakresu. Cechujący się stopniem ochrony IP67, dopuszczenie ATEX.</w:t>
            </w:r>
          </w:p>
          <w:p w14:paraId="6711C123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 ma zostać dostosowany do średnicy rurociągu biometanu w Biogazowni. </w:t>
            </w:r>
          </w:p>
          <w:p w14:paraId="2F2B4ECE" w14:textId="013D2FB0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Przepływomierz musi mieć wyjście m.in. analogowe (4..20mA).</w:t>
            </w:r>
          </w:p>
          <w:p w14:paraId="2B7B0EAD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4A00633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7A2ACFC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6D2E4F1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3A5972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Gwarancja Wykonawcy</w:t>
            </w:r>
          </w:p>
        </w:tc>
        <w:tc>
          <w:tcPr>
            <w:tcW w:w="9072" w:type="dxa"/>
          </w:tcPr>
          <w:p w14:paraId="62A50723" w14:textId="1F569A08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Gwarancji na Demonstrator Technologii na okres </w:t>
            </w:r>
            <w:r w:rsidR="1EF70B9B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3</w:t>
            </w:r>
            <w:r w:rsidR="00F86DC8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lat</w:t>
            </w:r>
            <w:r w:rsidR="004704E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bez dodatkowych opłat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uwzględniającej serwis gwarancyjny. Gwarancja nie może zawierać klauzul redukcyjnych.</w:t>
            </w:r>
          </w:p>
          <w:p w14:paraId="700FC498" w14:textId="2AA28C28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Gwarancja na Demonstrator obejmowała wady materiałowe wszelkich urządzeń zastosowanych w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Demonstratorze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Wykonawca musi przedstawić listę urządzeń objętych jej zakresem wraz z potwierdzeniem warunków gwarancji, w tym wskazanie ewentualnego regresu do podmiotu innego, jeśli gwarancji udziela producent urządzenia.</w:t>
            </w:r>
          </w:p>
          <w:p w14:paraId="4A8AC1FB" w14:textId="77777777" w:rsidR="00F86DC8" w:rsidRDefault="00F86DC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305DF9A" w14:textId="02FD5813" w:rsidR="00F86DC8" w:rsidRP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w ramach gwarancji</w:t>
            </w:r>
            <w:r w:rsidRPr="00F86D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zapewni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Pr="00F86DC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obsługę serwisową Demonstratora Technologii i jego poszczególnych elementów (urządzeń, kluczowych elementów) w przypadku wykrycia przez Partnera Strategicznego usterek, wad lub wystąpienia awarii któregoś z elementów Demonstratora Technologii.</w:t>
            </w:r>
          </w:p>
          <w:p w14:paraId="435FFB0D" w14:textId="6FA924E8" w:rsid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Każda czynność serwisowa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być zakończona protokołem zawierającym zakres takiego serwisu jak również winien zawierać wykaz i podpisy osób uczestniczących w serwisie oraz osób zatwierdzających serwis.</w:t>
            </w:r>
          </w:p>
          <w:p w14:paraId="709BD627" w14:textId="77CAA25A" w:rsidR="00F86DC8" w:rsidRPr="00F86DC8" w:rsidRDefault="00F86DC8" w:rsidP="00F86DC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Czas reakcji na zgłoszenie usterki – 1 doba. 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Czas naprawy usterki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Demonstratora </w:t>
            </w:r>
            <w:r w:rsidR="759178AD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Technologii do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14 dni</w:t>
            </w:r>
            <w:r w:rsidR="7489779E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liczone od reakcji Wykonawcy na zgłoszenie usterki</w:t>
            </w:r>
            <w:r w:rsidR="00B348B4"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(w uzasadnionych przypadkach czas ten może ulec wydłużeniu)</w:t>
            </w:r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Wykonawca zagwarantuje dyspozycyjność Demonstratora Technologii na poziomie </w:t>
            </w:r>
            <w:r w:rsidR="00902611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co najmniej </w:t>
            </w:r>
            <w:del w:id="24" w:author="Autor">
              <w:r w:rsidR="00902611" w:rsidRPr="296E7F0A" w:rsidDel="00782757">
                <w:rPr>
                  <w:rFonts w:ascii="Calibri" w:eastAsia="Calibri" w:hAnsi="Calibri" w:cs="Calibri"/>
                  <w:sz w:val="20"/>
                  <w:szCs w:val="20"/>
                </w:rPr>
                <w:delText>95</w:delText>
              </w:r>
            </w:del>
            <w:ins w:id="25" w:author="Autor">
              <w:del w:id="26" w:author="Autor">
                <w:r w:rsidR="00F745C7" w:rsidDel="00782757">
                  <w:rPr>
                    <w:rFonts w:ascii="Calibri" w:eastAsia="Calibri" w:hAnsi="Calibri" w:cs="Calibri"/>
                    <w:sz w:val="20"/>
                    <w:szCs w:val="20"/>
                  </w:rPr>
                  <w:delText>0</w:delText>
                </w:r>
              </w:del>
            </w:ins>
            <w:del w:id="27" w:author="Autor">
              <w:r w:rsidR="00902611" w:rsidRPr="296E7F0A" w:rsidDel="00782757">
                <w:rPr>
                  <w:rFonts w:ascii="Calibri" w:eastAsia="Calibri" w:hAnsi="Calibri" w:cs="Calibri"/>
                  <w:sz w:val="20"/>
                  <w:szCs w:val="20"/>
                </w:rPr>
                <w:delText>% czasu</w:delText>
              </w:r>
            </w:del>
            <w:ins w:id="28" w:author="Autor">
              <w:r w:rsidR="00782757">
                <w:rPr>
                  <w:rFonts w:ascii="Calibri" w:eastAsia="Calibri" w:hAnsi="Calibri" w:cs="Calibri"/>
                  <w:sz w:val="20"/>
                  <w:szCs w:val="20"/>
                </w:rPr>
                <w:t>8000 godzin</w:t>
              </w:r>
            </w:ins>
            <w:r w:rsidR="00902611" w:rsidRPr="296E7F0A">
              <w:rPr>
                <w:rFonts w:ascii="Calibri" w:eastAsia="Calibri" w:hAnsi="Calibri" w:cs="Calibri"/>
                <w:sz w:val="20"/>
                <w:szCs w:val="20"/>
              </w:rPr>
              <w:t xml:space="preserve"> w skali roku</w:t>
            </w:r>
            <w:del w:id="29" w:author="Autor">
              <w:r w:rsidR="00902611" w:rsidRPr="296E7F0A" w:rsidDel="00782757">
                <w:rPr>
                  <w:rFonts w:ascii="Calibri" w:eastAsia="Calibri" w:hAnsi="Calibri" w:cs="Calibri"/>
                  <w:sz w:val="20"/>
                  <w:szCs w:val="20"/>
                </w:rPr>
                <w:delText xml:space="preserve"> (co stanowi co najmniej </w:delText>
              </w:r>
            </w:del>
            <w:ins w:id="30" w:author="Autor">
              <w:del w:id="31" w:author="Autor">
                <w:r w:rsidR="00F745C7" w:rsidDel="00782757">
                  <w:rPr>
                    <w:rFonts w:ascii="Calibri" w:eastAsia="Calibri" w:hAnsi="Calibri" w:cs="Calibri"/>
                    <w:sz w:val="20"/>
                    <w:szCs w:val="20"/>
                  </w:rPr>
                  <w:delText>7884</w:delText>
                </w:r>
              </w:del>
            </w:ins>
            <w:del w:id="32" w:author="Autor">
              <w:r w:rsidR="00902611" w:rsidRPr="296E7F0A" w:rsidDel="00782757">
                <w:rPr>
                  <w:rFonts w:ascii="Calibri" w:eastAsia="Calibri" w:hAnsi="Calibri" w:cs="Calibri"/>
                  <w:sz w:val="20"/>
                  <w:szCs w:val="20"/>
                </w:rPr>
                <w:delText>8 322 h)</w:delText>
              </w:r>
            </w:del>
            <w:r w:rsidRPr="625F39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poziomem produkcji biogazu zgodnie wymaganiem 1.8. powyżej.</w:t>
            </w:r>
          </w:p>
          <w:p w14:paraId="5DC7D3A8" w14:textId="77777777" w:rsidR="00F86DC8" w:rsidRPr="00292CA0" w:rsidRDefault="00F86DC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7F5F73A" w14:textId="788DB444" w:rsidR="009260A7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Koszt Gwarancji musi być zawarty w koszcie budowy Demonstratora Technologii.</w:t>
            </w:r>
          </w:p>
          <w:p w14:paraId="6F4989AA" w14:textId="3B3343EF" w:rsidR="00C01288" w:rsidRPr="00292CA0" w:rsidRDefault="00C0128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informuje, iż </w:t>
            </w:r>
            <w:r w:rsidR="009B6D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warancja Wykonawcy będzie udzielana </w:t>
            </w:r>
            <w:r w:rsidR="00CB669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przez Wykonawcę bezpośrednio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Partnerowi Strategicznemu, kt</w:t>
            </w:r>
            <w:r w:rsidR="00F86DC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óry przejmie funkcjonowanie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Demonstratora Technologii.</w:t>
            </w:r>
          </w:p>
          <w:p w14:paraId="221A373A" w14:textId="77777777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B992A9F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BEC396A" w14:textId="77777777" w:rsidR="009260A7" w:rsidRPr="00D97576" w:rsidRDefault="009260A7" w:rsidP="00CA2A11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0633C9A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A18900C" w14:textId="77777777" w:rsidR="009260A7" w:rsidRPr="00292CA0" w:rsidRDefault="009260A7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Przepływomierz masy pofermentacyjnej</w:t>
            </w:r>
          </w:p>
        </w:tc>
        <w:tc>
          <w:tcPr>
            <w:tcW w:w="9072" w:type="dxa"/>
          </w:tcPr>
          <w:p w14:paraId="1B5B0DBB" w14:textId="6659FD4D" w:rsidR="009260A7" w:rsidRPr="00292CA0" w:rsidRDefault="009260A7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wyposażenia Biogazowni w </w:t>
            </w:r>
            <w:r w:rsidR="15B39C3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co najmniej jeden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przepływomierz masy pofermentacyjnej. Przepływomierz ma być dostosowany do przepływu i średnicy rurociągu, którym przepompowywana będzie masa pofermentacyjna na Biogazowni. </w:t>
            </w:r>
          </w:p>
        </w:tc>
      </w:tr>
      <w:tr w:rsidR="009260A7" w:rsidRPr="00292CA0" w14:paraId="0ADFC588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4E036234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2DB532F" w14:textId="50DA1B2C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3131A4C" w14:textId="5124EC68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Wymagania ATEX</w:t>
            </w:r>
          </w:p>
        </w:tc>
        <w:tc>
          <w:tcPr>
            <w:tcW w:w="9072" w:type="dxa"/>
          </w:tcPr>
          <w:p w14:paraId="6EE4C8EC" w14:textId="108E38D0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wszystkie urządzenia oraz instalacje elektryczne w strefach zagrożonych wybuchem i przestrzeni zagrożonej wybuchem, określonych </w:t>
            </w:r>
            <w:r w:rsidRPr="00292CA0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Rozporządzeniem Ministra Spraw Wewnętrznych i Administracji z dnia 7 czerwca 2010 r. (DZ.U. 2010.109.719) w sprawie ochrony przeciwpożarowej budynków, innych obiektów budowlanych i terenów,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były zgodne z dyrektywą Unii Europejskiej ATEX 114 (2014/34/UE).</w:t>
            </w:r>
          </w:p>
        </w:tc>
      </w:tr>
      <w:tr w:rsidR="009260A7" w:rsidRPr="00292CA0" w14:paraId="7089AD2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D304B90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0CF8AB0" w14:textId="509DFD3E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Demonstrator </w:t>
            </w:r>
          </w:p>
        </w:tc>
        <w:tc>
          <w:tcPr>
            <w:tcW w:w="2835" w:type="dxa"/>
          </w:tcPr>
          <w:p w14:paraId="05083E55" w14:textId="11E6F57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Ochrona odgromowa</w:t>
            </w:r>
          </w:p>
        </w:tc>
        <w:tc>
          <w:tcPr>
            <w:tcW w:w="9072" w:type="dxa"/>
          </w:tcPr>
          <w:p w14:paraId="284C05CB" w14:textId="47DF197E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ochrony odgromowej </w:t>
            </w:r>
            <w:r w:rsid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zgodnie z obowiązującą</w:t>
            </w:r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normą PN-EN 62305. Część 1-4.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260A7" w:rsidRPr="00292CA0" w14:paraId="5902AA2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C0470B4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6471FF" w14:textId="60B591B2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5761DDA" w14:textId="02CECA9D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Sieć uziemiająca</w:t>
            </w:r>
            <w:r w:rsidR="00C360CE">
              <w:rPr>
                <w:b/>
                <w:sz w:val="20"/>
                <w:szCs w:val="20"/>
              </w:rPr>
              <w:t xml:space="preserve"> i odpowiednie zabezpieczenia przeciwpożarowe</w:t>
            </w:r>
          </w:p>
        </w:tc>
        <w:tc>
          <w:tcPr>
            <w:tcW w:w="9072" w:type="dxa"/>
          </w:tcPr>
          <w:p w14:paraId="3DA604AE" w14:textId="77777777" w:rsidR="00C360CE" w:rsidRPr="00C360CE" w:rsidRDefault="009260A7" w:rsidP="00C360C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</w:t>
            </w:r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dla wszystkich obiektów tego wymagających, zostały wykonane systemy </w:t>
            </w:r>
            <w:proofErr w:type="spellStart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uziomowe</w:t>
            </w:r>
            <w:proofErr w:type="spellEnd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połączone między sobą i zapewniające odpowiednią </w:t>
            </w:r>
            <w:proofErr w:type="spellStart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ekwipotencjalizację</w:t>
            </w:r>
            <w:proofErr w:type="spellEnd"/>
            <w:r w:rsidR="00C360CE"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ładunków elektrycznych. Dodatkowo wszystkie instalacje elektryczne obiektów Biogazowni muszą zostać wyposażone w ochronę przeciwprzepięciową prowadzoną zgodnie z wymaganymi klasami dla poszczególnych instalacji i urządzeń. Bioreaktory oraz urządzenia i instalacje gazowe, w szczególności w strefach zagrożonych wybuchem, muszą być chronione od elektryczności statycznej.</w:t>
            </w:r>
          </w:p>
          <w:p w14:paraId="1D132D15" w14:textId="54E1DE19" w:rsidR="009260A7" w:rsidRPr="00292CA0" w:rsidRDefault="00C360CE" w:rsidP="00C360C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C360C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Wszelkie zabezpieczenia przeciwpożarowe instalacji użytkowych a w szczególności: wentylacyjnej, ogrzewczej, gazowej, elektrycznej, teletechnicznej i piorunochronnej mają być wykonane zgodnie z obowiązującymi przepisami prawa i obowiązującymi normami.</w:t>
            </w:r>
          </w:p>
          <w:p w14:paraId="5F640258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61C634E5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58031B6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1FFD8E0" w14:textId="3791046B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F2FE757" w14:textId="516344E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Oznakowanie rurociągów</w:t>
            </w:r>
          </w:p>
        </w:tc>
        <w:tc>
          <w:tcPr>
            <w:tcW w:w="9072" w:type="dxa"/>
          </w:tcPr>
          <w:p w14:paraId="3BCA9F8A" w14:textId="68563491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oznakowania rurociągów, zaworów i zasuw, zgodnie z PN-70/N-01270/03 (wytyczne znakowania rurociągów) oraz PN-70/N-01270/07.</w:t>
            </w:r>
          </w:p>
        </w:tc>
      </w:tr>
      <w:tr w:rsidR="009260A7" w:rsidRPr="00292CA0" w14:paraId="1710D14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399E9A0B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4887A88" w14:textId="033D8992" w:rsidR="009260A7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2D16169" w14:textId="6AD362F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wewnętrzne</w:t>
            </w:r>
          </w:p>
        </w:tc>
        <w:tc>
          <w:tcPr>
            <w:tcW w:w="9072" w:type="dxa"/>
          </w:tcPr>
          <w:p w14:paraId="4A881E55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wewnętrznego w budynkach Biogazowni zgodnie z normą PN-EN-12464-1:2011. </w:t>
            </w:r>
            <w:r w:rsidRPr="00D93EF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Światło i oświetlenie. Cz. I Oświetlenie miejsca pracy we wnętrzach, zapewniającego min. 500 lx natężenia światła.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92E737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A26D74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631A7C0C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A15BFB0" w14:textId="36220CC9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535140A1" w14:textId="77777777" w:rsidR="009260A7" w:rsidRPr="00292CA0" w:rsidRDefault="009260A7" w:rsidP="00356365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Oświetlenie zewnętrzne</w:t>
            </w:r>
          </w:p>
          <w:p w14:paraId="7F6788EB" w14:textId="77777777" w:rsidR="009260A7" w:rsidRPr="00292CA0" w:rsidRDefault="009260A7" w:rsidP="00356365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</w:tcPr>
          <w:p w14:paraId="6F293082" w14:textId="569442C2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teren, na którym będzie znajdowała się Biogazownia był oświetlon</w:t>
            </w:r>
            <w:r w:rsidR="0225145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 szczególności oświetlony musi być budynek lub budynki techniczne, instalacje i place manewrowe oraz inne miejsca, które wymagają od personelu obsługującego </w:t>
            </w:r>
            <w:r w:rsidR="12C60B8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Biogazownię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kontroli i/lub prowadzenia czynności eksploatacyjnych w porze nocnej. Oświetlenie zewnętrzne musi być zapewnione również we wszystkich miejscach magazynowania opadów przeznaczonych do przetworzenia.</w:t>
            </w:r>
          </w:p>
          <w:p w14:paraId="41FC923D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46E08467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71C6628C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62BF77C3" w14:textId="61698114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6626B0C" w14:textId="2789BA3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awaryjne ewakuacyjne</w:t>
            </w:r>
          </w:p>
        </w:tc>
        <w:tc>
          <w:tcPr>
            <w:tcW w:w="9072" w:type="dxa"/>
          </w:tcPr>
          <w:p w14:paraId="69BA145E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awaryjnego ewakuacyjnego w budynkach Biogazowni zgodnie z normami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PN-EN-1838:2005. Zastosowanie oświetlenia. Oświetlenie awaryjne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</w:t>
            </w:r>
            <w:r w:rsidRPr="00A30AE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PN-EN-50172:2005. Systemy awaryjnego oświetlania ewakuacyjnego.</w:t>
            </w:r>
          </w:p>
          <w:p w14:paraId="68B1AB2F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0A6917A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5751D0A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  <w:p w14:paraId="48E7BFDB" w14:textId="77777777" w:rsidR="009260A7" w:rsidRPr="00D97576" w:rsidRDefault="009260A7" w:rsidP="00356365">
            <w:pPr>
              <w:rPr>
                <w:b/>
              </w:rPr>
            </w:pPr>
          </w:p>
          <w:p w14:paraId="734ADF11" w14:textId="77777777" w:rsidR="009260A7" w:rsidRPr="00D97576" w:rsidRDefault="009260A7" w:rsidP="00D97576">
            <w:pPr>
              <w:ind w:left="501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A5C7861" w14:textId="7DB8096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882D59C" w14:textId="184C9965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Oświetlenie w strefach zagrożonych wybuchem</w:t>
            </w:r>
          </w:p>
        </w:tc>
        <w:tc>
          <w:tcPr>
            <w:tcW w:w="9072" w:type="dxa"/>
          </w:tcPr>
          <w:p w14:paraId="4DA5725C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oświetlenia w wykonaniu przeciwwybuchowym w strefach zagrożonych wybuchem określonych </w:t>
            </w:r>
            <w:r w:rsidRPr="00D93EF4">
              <w:rPr>
                <w:rFonts w:ascii="Calibri" w:eastAsia="Calibri" w:hAnsi="Calibri" w:cs="Times New Roman"/>
                <w:i/>
                <w:sz w:val="20"/>
                <w:szCs w:val="20"/>
                <w:lang w:eastAsia="pl-PL"/>
              </w:rPr>
              <w:t>Rozporządzeniem Ministra Spraw Wewnętrznych i Administracji w sprawie ochrony przeciwpożarowej budynków, innych obiektów budowlanych i terenów (Dz.U. 2010 nr 109 poz. 719).</w:t>
            </w:r>
          </w:p>
          <w:p w14:paraId="7E49C099" w14:textId="7777777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0532D511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CBCE292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54CB2A3" w14:textId="7FC721AE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2A6DE884" w14:textId="156413C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Szkolenie z obsługi Demonstratora Technologii</w:t>
            </w:r>
          </w:p>
        </w:tc>
        <w:tc>
          <w:tcPr>
            <w:tcW w:w="9072" w:type="dxa"/>
          </w:tcPr>
          <w:p w14:paraId="594DD6FC" w14:textId="2FCEDBB9" w:rsidR="00447D2A" w:rsidRDefault="009260A7" w:rsidP="00447D2A">
            <w:pPr>
              <w:spacing w:after="160" w:line="276" w:lineRule="auto"/>
            </w:pPr>
            <w:r w:rsidRPr="0E43C624">
              <w:rPr>
                <w:sz w:val="20"/>
                <w:szCs w:val="20"/>
              </w:rPr>
              <w:t>Zamawiający wymaga przeszkolenia</w:t>
            </w:r>
            <w:r w:rsidR="00447D2A" w:rsidRPr="0E43C624">
              <w:rPr>
                <w:sz w:val="20"/>
                <w:szCs w:val="20"/>
              </w:rPr>
              <w:t xml:space="preserve"> (co najmniej dwa szkolenia)</w:t>
            </w:r>
            <w:r w:rsidRPr="0E43C624">
              <w:rPr>
                <w:sz w:val="20"/>
                <w:szCs w:val="20"/>
              </w:rPr>
              <w:t xml:space="preserve"> w zakresie rozruchu i bieżącej eksploatacji Demonstratora T</w:t>
            </w:r>
            <w:r w:rsidR="00447D2A" w:rsidRPr="0E43C624">
              <w:rPr>
                <w:sz w:val="20"/>
                <w:szCs w:val="20"/>
              </w:rPr>
              <w:t>echnologii przedstawiciela Zamawiającego</w:t>
            </w:r>
            <w:r w:rsidR="004C535E" w:rsidRPr="0E43C624">
              <w:rPr>
                <w:sz w:val="20"/>
                <w:szCs w:val="20"/>
              </w:rPr>
              <w:t xml:space="preserve"> i Partnera Strategicznego</w:t>
            </w:r>
            <w:r w:rsidR="00447D2A" w:rsidRPr="0E43C624">
              <w:rPr>
                <w:sz w:val="20"/>
                <w:szCs w:val="20"/>
              </w:rPr>
              <w:t>, zwłaszcza w zakresie:</w:t>
            </w:r>
          </w:p>
          <w:p w14:paraId="1A3D5BFD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 xml:space="preserve">rozruchu Demonstratora Technologii pod względem procesu biologicznego i mechanicznego, </w:t>
            </w:r>
          </w:p>
          <w:p w14:paraId="3EFEB59A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 xml:space="preserve">eksploatacji urządzeń wchodzących w skład Demonstratora Technologii, </w:t>
            </w:r>
          </w:p>
          <w:p w14:paraId="4C89B3BB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>codziennego monitorowania elementów i punktów krytycznych Instalacji Ułamkowo-Technicznej,</w:t>
            </w:r>
          </w:p>
          <w:p w14:paraId="59C0DE28" w14:textId="77777777" w:rsidR="00447D2A" w:rsidRPr="00447D2A" w:rsidRDefault="00447D2A" w:rsidP="00447D2A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</w:rPr>
            </w:pPr>
            <w:r w:rsidRPr="00447D2A">
              <w:rPr>
                <w:sz w:val="20"/>
              </w:rPr>
              <w:t>monitorowania i optymalizacji Procesu Technologicznego,</w:t>
            </w:r>
          </w:p>
          <w:p w14:paraId="57177A79" w14:textId="70B6F98B" w:rsidR="00447D2A" w:rsidRPr="00447D2A" w:rsidRDefault="00447D2A" w:rsidP="0E43C624">
            <w:pPr>
              <w:pStyle w:val="Akapitzlist"/>
              <w:numPr>
                <w:ilvl w:val="0"/>
                <w:numId w:val="26"/>
              </w:numPr>
              <w:spacing w:line="276" w:lineRule="auto"/>
              <w:ind w:left="175" w:hanging="142"/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planowych przeglądów serwisowych i wymian części eksploatacyjnych </w:t>
            </w:r>
            <w:r w:rsidR="75748165" w:rsidRPr="0E43C624">
              <w:rPr>
                <w:sz w:val="20"/>
                <w:szCs w:val="20"/>
              </w:rPr>
              <w:t>Demonstratora Technologii</w:t>
            </w:r>
            <w:r w:rsidR="5848E880" w:rsidRPr="0E43C624">
              <w:rPr>
                <w:sz w:val="20"/>
                <w:szCs w:val="20"/>
              </w:rPr>
              <w:t>.</w:t>
            </w:r>
          </w:p>
          <w:p w14:paraId="2BF952BF" w14:textId="77777777" w:rsidR="00447D2A" w:rsidRDefault="00447D2A" w:rsidP="00447D2A">
            <w:pPr>
              <w:rPr>
                <w:sz w:val="20"/>
              </w:rPr>
            </w:pPr>
          </w:p>
          <w:p w14:paraId="06F5BB92" w14:textId="77777777" w:rsidR="00447D2A" w:rsidRPr="00292CA0" w:rsidRDefault="00447D2A" w:rsidP="00447D2A">
            <w:pPr>
              <w:rPr>
                <w:color w:val="00B050"/>
                <w:sz w:val="20"/>
                <w:szCs w:val="20"/>
              </w:rPr>
            </w:pPr>
            <w:r w:rsidRPr="00292CA0">
              <w:rPr>
                <w:sz w:val="20"/>
                <w:szCs w:val="20"/>
              </w:rPr>
              <w:t>Szkolenie ma być poprzedzone wykonaniem dokumentacji szkoleniowej oraz zakończone protokołem z prze</w:t>
            </w:r>
            <w:r>
              <w:rPr>
                <w:sz w:val="20"/>
                <w:szCs w:val="20"/>
              </w:rPr>
              <w:t xml:space="preserve">prowadzenia szkolenia. </w:t>
            </w:r>
            <w:r w:rsidRPr="00292CA0">
              <w:rPr>
                <w:sz w:val="20"/>
                <w:szCs w:val="20"/>
              </w:rPr>
              <w:t xml:space="preserve"> </w:t>
            </w:r>
          </w:p>
          <w:p w14:paraId="57253C87" w14:textId="65374CC5" w:rsidR="00447D2A" w:rsidRPr="00447D2A" w:rsidRDefault="00447D2A" w:rsidP="00356365">
            <w:pPr>
              <w:rPr>
                <w:sz w:val="18"/>
                <w:szCs w:val="20"/>
              </w:rPr>
            </w:pPr>
            <w:r w:rsidRPr="00447D2A">
              <w:rPr>
                <w:sz w:val="20"/>
              </w:rPr>
              <w:t xml:space="preserve">Szkolenie musi być potwierdzone protokołem z przeprowadzenia szkolenia z podaniem jego daty, czasu trwania, poruszonych kwestii. Załącznikiem do protokołu </w:t>
            </w:r>
            <w:r w:rsidRPr="00447D2A">
              <w:rPr>
                <w:sz w:val="20"/>
                <w:szCs w:val="20"/>
              </w:rPr>
              <w:t>musi być</w:t>
            </w:r>
            <w:r w:rsidR="009260A7" w:rsidRPr="00447D2A">
              <w:rPr>
                <w:sz w:val="20"/>
                <w:szCs w:val="20"/>
              </w:rPr>
              <w:t xml:space="preserve"> </w:t>
            </w:r>
            <w:r w:rsidRPr="00447D2A">
              <w:rPr>
                <w:sz w:val="20"/>
                <w:szCs w:val="20"/>
              </w:rPr>
              <w:t>lista z własnoręcznym podpisem osoby przeszkolonej.</w:t>
            </w:r>
          </w:p>
          <w:p w14:paraId="557DC680" w14:textId="77777777" w:rsidR="009260A7" w:rsidRPr="00292CA0" w:rsidRDefault="009260A7" w:rsidP="00447D2A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260A7" w:rsidRPr="00292CA0" w14:paraId="78CCB794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E9E8AE6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343787E" w14:textId="5E3E8212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4E723292" w14:textId="1F10DD75" w:rsidR="009260A7" w:rsidRPr="00292CA0" w:rsidRDefault="009260A7" w:rsidP="00356365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Waga samochodowa</w:t>
            </w:r>
          </w:p>
        </w:tc>
        <w:tc>
          <w:tcPr>
            <w:tcW w:w="9072" w:type="dxa"/>
          </w:tcPr>
          <w:p w14:paraId="650CA113" w14:textId="1AC70E37" w:rsidR="009260A7" w:rsidRPr="00292CA0" w:rsidRDefault="009260A7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wagi samochodowej o maksymalnym obciążeniu 50 ton, najazdowej, elektronicznej, z fundamentem pod wagę samochodową. Waga musi zawierać zwłaszcza: program wagowy z modułem raportowania do systemu </w:t>
            </w:r>
            <w:r w:rsidR="0320C392"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np. </w:t>
            </w:r>
            <w:r w:rsidRPr="76FAD7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SCADA, wyświetlacz zewnętrzny, sygnalizator świetlny. Szerokość pomostu wagi min. 3 m., długość min. 18 m. </w:t>
            </w:r>
          </w:p>
          <w:p w14:paraId="0E0AD8BF" w14:textId="77777777" w:rsidR="009260A7" w:rsidRPr="00292CA0" w:rsidRDefault="009260A7" w:rsidP="00356365">
            <w:pPr>
              <w:rPr>
                <w:sz w:val="20"/>
                <w:szCs w:val="20"/>
              </w:rPr>
            </w:pPr>
          </w:p>
        </w:tc>
      </w:tr>
      <w:tr w:rsidR="009260A7" w:rsidRPr="00292CA0" w14:paraId="503B7871" w14:textId="77777777" w:rsidTr="0692B22A">
        <w:trPr>
          <w:trHeight w:val="11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26D68C91" w14:textId="77777777" w:rsidR="009260A7" w:rsidRPr="00D97576" w:rsidRDefault="009260A7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0FDB51B9" w14:textId="6A87848A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6BDADEC7" w14:textId="0F1B8820" w:rsidR="009260A7" w:rsidRPr="00292CA0" w:rsidRDefault="009260A7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Elementy składowe Demonstratora Technologii</w:t>
            </w:r>
          </w:p>
        </w:tc>
        <w:tc>
          <w:tcPr>
            <w:tcW w:w="9072" w:type="dxa"/>
          </w:tcPr>
          <w:p w14:paraId="46A15774" w14:textId="7812516D" w:rsidR="008B35D2" w:rsidRPr="00292CA0" w:rsidRDefault="009260A7" w:rsidP="00FE6E9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Demonstrator Technologii był wykonany z nowych, nieużywanych elementów i urządzeń.</w:t>
            </w:r>
            <w:r w:rsid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U</w:t>
            </w:r>
            <w:r w:rsidR="00FD0A3D" w:rsidRP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rządzenia mają być zainstalowane zgodnie z instrukcjami producenta.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dopuszcza jednak wykorzystanie elementów pełnoskalowych z</w:t>
            </w:r>
            <w:r w:rsidR="4D6D757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astosowanych 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 Ułamkowo-Technicznej z Etapu I</w:t>
            </w:r>
            <w:r w:rsidR="2EF91BE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zwróconej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 rzecz Wykonawcy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 zakończeniu jej testów w ramach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testów Instalacji Ułamkowo-Technicznych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8B35D2" w:rsidRPr="00292CA0" w14:paraId="09F11976" w14:textId="77777777" w:rsidTr="0692B22A">
        <w:trPr>
          <w:trHeight w:val="70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50233179" w14:textId="77777777" w:rsidR="008B35D2" w:rsidRPr="00D97576" w:rsidRDefault="008B35D2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712DD1C9" w14:textId="7069B0F9" w:rsidR="008B35D2" w:rsidRDefault="008B35D2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05D5FC44" w14:textId="7EA4285F" w:rsidR="008B35D2" w:rsidRDefault="008B35D2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9072" w:type="dxa"/>
          </w:tcPr>
          <w:p w14:paraId="138F93BF" w14:textId="6244D24A" w:rsidR="008B35D2" w:rsidRPr="00292CA0" w:rsidRDefault="008B35D2" w:rsidP="008B35D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30A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Infrastruktura Biogazowni wraz z powierzchnią miejsca magazynowego na substraty stałe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oraz nawierzchniami utwardzonymi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 może przekroczyć 0,5 ha.</w:t>
            </w:r>
          </w:p>
          <w:p w14:paraId="7D3B7412" w14:textId="77777777" w:rsidR="008B35D2" w:rsidRDefault="008B35D2" w:rsidP="0035636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E13501" w:rsidRPr="00292CA0" w14:paraId="665B4966" w14:textId="77777777" w:rsidTr="0692B22A">
        <w:trPr>
          <w:trHeight w:val="1417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4A4F0B7" w14:textId="77777777" w:rsidR="00E13501" w:rsidRPr="00D97576" w:rsidRDefault="00E13501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16B34C10" w14:textId="6E536A74" w:rsidR="00E13501" w:rsidRDefault="00E13501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7779C266" w14:textId="4FACCADC" w:rsidR="00E13501" w:rsidRDefault="00E13501" w:rsidP="00E135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Skład biogazu i zanieczyszczenia</w:t>
            </w:r>
            <w:r w:rsidR="00CF5C1D">
              <w:rPr>
                <w:b/>
                <w:sz w:val="20"/>
                <w:szCs w:val="20"/>
              </w:rPr>
              <w:t xml:space="preserve"> biogazu</w:t>
            </w:r>
          </w:p>
        </w:tc>
        <w:tc>
          <w:tcPr>
            <w:tcW w:w="9072" w:type="dxa"/>
          </w:tcPr>
          <w:p w14:paraId="799FCFBC" w14:textId="71CAB576" w:rsidR="009D113D" w:rsidRDefault="009D113D" w:rsidP="009D113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</w:t>
            </w:r>
            <w:r w:rsidR="499BF43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aby biogaz otrzymany po odsiarczeniu i oczyszczeniu w ramach opracowywanej Technologii, spełniał wymogi producentów urządzeń (wymogi określone w DTR), które Wykonawca zamierza wykorzystać w Biogazowni do produkcji energii elektrycznej i ciepła w wysokosprawnej kogeneracji (w Etapie II) oraz do produkcji ciepła w kotle gazowym (w Etapie I) oraz innych urządzeń których dotyczy. Zarówno główne składniki biogazu jak i zawartość zanieczyszczeń muszą być utrzymywane w trakcie eksploatacji Biogazowni na prawidłowym poziomie, zgodnym z wymogami producentów zastosowanych urządzeń. Ponadto Zamawiający wymaga m.in., aby zastosowane rozwiązania nie dopuszczały do dłuższego przekraczania przez okres dłuższy niż 1 doba zawartości pow. 150 </w:t>
            </w:r>
            <w:proofErr w:type="spellStart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ppm</w:t>
            </w:r>
            <w:proofErr w:type="spellEnd"/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H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 za systemem odsiarczania biogazu. Dla spełnienia tego wymagania, Zamawiający wymaga od Wykonawcy zastosowania odpowiedniego systemu odsiarczania i oczyszczania biogazu, dostosowanego do produkcji biogazu w Biogazowni.</w:t>
            </w:r>
          </w:p>
          <w:p w14:paraId="1523B2ED" w14:textId="402B6852" w:rsidR="00BD4FC3" w:rsidRPr="00A4015F" w:rsidRDefault="00BD4FC3" w:rsidP="00BD4FC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6A260D" w:rsidRPr="00292CA0" w14:paraId="573A388B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40AD311A" w14:textId="77777777" w:rsidR="006A260D" w:rsidRPr="00D97576" w:rsidRDefault="006A260D" w:rsidP="00356365">
            <w:pPr>
              <w:numPr>
                <w:ilvl w:val="0"/>
                <w:numId w:val="9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6" w:type="dxa"/>
          </w:tcPr>
          <w:p w14:paraId="4F417CB3" w14:textId="09302576" w:rsidR="006A260D" w:rsidRDefault="006A260D" w:rsidP="0035636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E59B918" w14:textId="2D74B253" w:rsidR="006A260D" w:rsidRDefault="006A260D" w:rsidP="00E135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Wizualizacja danych z chromatografu gazowego i wilgotnościomierza</w:t>
            </w:r>
          </w:p>
        </w:tc>
        <w:tc>
          <w:tcPr>
            <w:tcW w:w="9072" w:type="dxa"/>
          </w:tcPr>
          <w:p w14:paraId="731E8DEE" w14:textId="519F7FAC" w:rsidR="006A260D" w:rsidRDefault="006A260D" w:rsidP="006A260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Wykonawca przystosował system</w:t>
            </w:r>
            <w:r w:rsidR="77FFF90C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np. typu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SCADA do wizualizacji aktualnych danych z chromatografu gazowego oraz wilgotnościomierza które będą na wyposażeniu Demonstratora Technologii zapewnione przez Partnera </w:t>
            </w:r>
            <w:r w:rsidR="00FE6E98"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Strategicznego </w:t>
            </w:r>
            <w:r w:rsidRPr="0692B22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(informacje na temat urządzeń przekaże Partner Strategiczny w trakcie Etapu II).</w:t>
            </w:r>
          </w:p>
        </w:tc>
      </w:tr>
      <w:tr w:rsidR="00C04AFB" w:rsidRPr="00292CA0" w14:paraId="37D6C0A3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0607FC1D" w14:textId="77777777" w:rsidR="00C04AFB" w:rsidRPr="00D97576" w:rsidRDefault="00C04AFB" w:rsidP="0E43C624">
            <w:pPr>
              <w:numPr>
                <w:ilvl w:val="0"/>
                <w:numId w:val="9"/>
              </w:numPr>
              <w:contextualSpacing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7B5FA5B8" w14:textId="37420A6E" w:rsidR="00C04AFB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1F658519" w14:textId="7B96E7D6" w:rsidR="00C04AFB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Przyłącze</w:t>
            </w:r>
          </w:p>
        </w:tc>
        <w:tc>
          <w:tcPr>
            <w:tcW w:w="9072" w:type="dxa"/>
          </w:tcPr>
          <w:p w14:paraId="674900B0" w14:textId="718E6196" w:rsidR="00C04AFB" w:rsidRDefault="00C04AFB" w:rsidP="00C04AFB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w ramach wybudowania Demonstratora</w:t>
            </w:r>
            <w:r w:rsidR="10CBF38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odpowiedzialny jest za 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połączenie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rurociąg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ami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Demonstrator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</w:t>
            </w:r>
            <w:r w:rsidR="0AE98F4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 sieci gazowej</w:t>
            </w:r>
            <w:r w:rsidR="20B8254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dystrybucyjnej</w:t>
            </w:r>
            <w:r w:rsidR="4165B2A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z warunkami pozyskanymi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przez Partnera Strategicznego, </w:t>
            </w:r>
            <w:r w:rsidR="00C31C5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sposób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umożliwiający transport</w:t>
            </w:r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A97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</w:t>
            </w:r>
            <w:r w:rsidR="0CC25B2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="11B26F6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</w:t>
            </w:r>
            <w:r w:rsidR="358C2B7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58A579B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 jakości 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co najmniej takiej jak w wymaganiu 1.3.</w:t>
            </w:r>
            <w:r w:rsidR="313D1FD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powyżej</w:t>
            </w:r>
            <w:r w:rsidR="5CF7720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="47B78A5E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Przyłącze musi być dostosowane do ilości przesyłanego</w:t>
            </w:r>
            <w:r w:rsidR="0F7FC12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 netto w postaci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6E4E01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paliwa gazowego - </w:t>
            </w:r>
            <w:r w:rsidR="006CB32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biometanu.</w:t>
            </w:r>
          </w:p>
          <w:p w14:paraId="14AFD04C" w14:textId="77777777" w:rsidR="00C04AFB" w:rsidRDefault="00C04AFB" w:rsidP="00C04AFB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E43C624" w14:paraId="1108CE34" w14:textId="77777777" w:rsidTr="0692B22A">
        <w:trPr>
          <w:trHeight w:val="1055"/>
          <w:jc w:val="center"/>
        </w:trPr>
        <w:tc>
          <w:tcPr>
            <w:tcW w:w="841" w:type="dxa"/>
            <w:shd w:val="clear" w:color="auto" w:fill="E2EFD9" w:themeFill="accent6" w:themeFillTint="33"/>
          </w:tcPr>
          <w:p w14:paraId="1DB24754" w14:textId="77777777" w:rsidR="0E43C624" w:rsidRDefault="0E43C624" w:rsidP="0E43C624">
            <w:pPr>
              <w:numPr>
                <w:ilvl w:val="0"/>
                <w:numId w:val="9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6" w:type="dxa"/>
          </w:tcPr>
          <w:p w14:paraId="67C37199" w14:textId="37420A6E" w:rsidR="0E43C624" w:rsidRDefault="0E43C624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>Demonstrator</w:t>
            </w:r>
          </w:p>
        </w:tc>
        <w:tc>
          <w:tcPr>
            <w:tcW w:w="2835" w:type="dxa"/>
          </w:tcPr>
          <w:p w14:paraId="213312AB" w14:textId="39E20360" w:rsidR="317980ED" w:rsidRDefault="00605AB5" w:rsidP="00F2705E">
            <w:pPr>
              <w:spacing w:line="259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  <w:r w:rsidR="317980ED" w:rsidRPr="0E43C624">
              <w:rPr>
                <w:b/>
                <w:bCs/>
                <w:sz w:val="20"/>
                <w:szCs w:val="20"/>
              </w:rPr>
              <w:t>ilgotnościomierz</w:t>
            </w:r>
          </w:p>
        </w:tc>
        <w:tc>
          <w:tcPr>
            <w:tcW w:w="9072" w:type="dxa"/>
          </w:tcPr>
          <w:p w14:paraId="5E324EBA" w14:textId="3A58DF93" w:rsidR="0E43C624" w:rsidRDefault="00333D62" w:rsidP="00605AB5">
            <w:pPr>
              <w:jc w:val="both"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Wykonawca wypos</w:t>
            </w:r>
            <w:r w:rsidR="00605AB5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ażył Demonstrator Technologii</w:t>
            </w:r>
            <w:r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wilgotnościomierz</w:t>
            </w:r>
            <w:r w:rsidR="00F6482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 parametrach wskazanych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</w:t>
            </w:r>
            <w:r w:rsidR="00F64828" w:rsidRPr="1B21072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430F2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Wyciągu z dokumentu „</w:t>
            </w:r>
            <w:r w:rsidR="00430F21"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i </w:t>
            </w:r>
            <w:r w:rsidR="00430F21" w:rsidRPr="1B210727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przyłączenia do sieci gazowej będącej do dyspozycji Polskiej Spółki Gazownictwa Sp. z o. o., dla podmiotu zajmującego się </w:t>
            </w:r>
            <w:r w:rsidR="00430F21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wytwarzaniem biogazu rolniczego”, </w:t>
            </w:r>
            <w:r w:rsidR="00430F21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stanowiącego załącznik do niniejszego dokumentu.</w:t>
            </w:r>
          </w:p>
        </w:tc>
      </w:tr>
    </w:tbl>
    <w:p w14:paraId="7D6B9974" w14:textId="0C92B617" w:rsidR="008F7EF6" w:rsidRDefault="00292CA0" w:rsidP="00292CA0">
      <w:r w:rsidRPr="00292CA0">
        <w:br w:type="page"/>
      </w:r>
    </w:p>
    <w:p w14:paraId="4F47B9EB" w14:textId="77777777" w:rsidR="008F7EF6" w:rsidRDefault="008F7EF6" w:rsidP="00292CA0"/>
    <w:p w14:paraId="3C51CE59" w14:textId="0D45F153" w:rsidR="00292CA0" w:rsidRPr="00292CA0" w:rsidRDefault="00292CA0" w:rsidP="00292CA0">
      <w:r w:rsidRPr="00292CA0">
        <w:t>Tabela 2. Wymagania obligatoryjne dla Instalacji Ułamkowo-Technicznych</w:t>
      </w:r>
    </w:p>
    <w:tbl>
      <w:tblPr>
        <w:tblStyle w:val="Tabela-Siatka"/>
        <w:tblpPr w:leftFromText="142" w:rightFromText="142" w:vertAnchor="text" w:tblpXSpec="center" w:tblpY="1"/>
        <w:tblOverlap w:val="never"/>
        <w:tblW w:w="14176" w:type="dxa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835"/>
        <w:gridCol w:w="8936"/>
      </w:tblGrid>
      <w:tr w:rsidR="00292CA0" w:rsidRPr="00292CA0" w14:paraId="1BABE464" w14:textId="77777777" w:rsidTr="79AE4CE2">
        <w:trPr>
          <w:trHeight w:val="730"/>
        </w:trPr>
        <w:tc>
          <w:tcPr>
            <w:tcW w:w="704" w:type="dxa"/>
            <w:shd w:val="clear" w:color="auto" w:fill="C5E0B3" w:themeFill="accent6" w:themeFillTint="66"/>
          </w:tcPr>
          <w:p w14:paraId="296604C0" w14:textId="77777777" w:rsidR="00292CA0" w:rsidRPr="00292CA0" w:rsidRDefault="00292CA0" w:rsidP="008F7EF6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701" w:type="dxa"/>
            <w:shd w:val="clear" w:color="auto" w:fill="C5E0B3" w:themeFill="accent6" w:themeFillTint="66"/>
          </w:tcPr>
          <w:p w14:paraId="49D0FA1D" w14:textId="77777777" w:rsidR="00292CA0" w:rsidRPr="00292CA0" w:rsidRDefault="00292CA0" w:rsidP="008F7EF6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7118057F" w14:textId="1660553B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00C04AF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4197C69B" w14:textId="44C06D86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00C04AFB" w:rsidRPr="0E43C624">
              <w:rPr>
                <w:b/>
                <w:bCs/>
                <w:sz w:val="20"/>
                <w:szCs w:val="20"/>
              </w:rPr>
              <w:t>Wymagania Obligatoryjnego</w:t>
            </w:r>
          </w:p>
        </w:tc>
      </w:tr>
      <w:tr w:rsidR="00292CA0" w:rsidRPr="00292CA0" w14:paraId="298CB478" w14:textId="77777777" w:rsidTr="79AE4CE2">
        <w:trPr>
          <w:trHeight w:val="730"/>
        </w:trPr>
        <w:tc>
          <w:tcPr>
            <w:tcW w:w="704" w:type="dxa"/>
            <w:shd w:val="clear" w:color="auto" w:fill="E2EFD9" w:themeFill="accent6" w:themeFillTint="33"/>
          </w:tcPr>
          <w:p w14:paraId="2C658980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E58BDAE" w14:textId="73CF5280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  <w:shd w:val="clear" w:color="auto" w:fill="FFFFFF" w:themeFill="background1"/>
          </w:tcPr>
          <w:p w14:paraId="3D718F4F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Skala Instalacji Ułamkowo-Technicznej</w:t>
            </w:r>
          </w:p>
        </w:tc>
        <w:tc>
          <w:tcPr>
            <w:tcW w:w="8936" w:type="dxa"/>
            <w:shd w:val="clear" w:color="auto" w:fill="FFFFFF" w:themeFill="background1"/>
          </w:tcPr>
          <w:p w14:paraId="48938E09" w14:textId="7DEF8B7E" w:rsidR="00292CA0" w:rsidRPr="00292CA0" w:rsidRDefault="00C04AFB" w:rsidP="008F7EF6">
            <w:pPr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Każda </w:t>
            </w:r>
            <w:r w:rsidR="00292CA0" w:rsidRPr="0E43C624">
              <w:rPr>
                <w:sz w:val="20"/>
                <w:szCs w:val="20"/>
              </w:rPr>
              <w:t>Instalacja Ułamkowo-Techniczna musi stanowić odwzorowanie Demonstratora Technologii w skali 3%, tzn.:</w:t>
            </w:r>
          </w:p>
          <w:p w14:paraId="5FBCBBEB" w14:textId="08A05B3E" w:rsidR="00292CA0" w:rsidRPr="00292CA0" w:rsidRDefault="00292CA0" w:rsidP="0E43C624">
            <w:pPr>
              <w:numPr>
                <w:ilvl w:val="0"/>
                <w:numId w:val="13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musi osiągać 3%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D02E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1A9A635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Demonstratora Technologii opisanej w 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punkcie 1.8 w Tabeli 1 powyżej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– </w:t>
            </w:r>
            <w:r w:rsidR="2CDD274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produkcja biogazu brutto Instalacji Ułamkowo-Technicznej musi stanowić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ekwiwalent 1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kW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mocy elektrycznej 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33E10A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±10</w:t>
            </w:r>
            <w:r w:rsidR="53246ED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3592B10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66821F9A" w14:textId="0AD9183E" w:rsidR="00292CA0" w:rsidRPr="00FE594F" w:rsidRDefault="00292CA0" w:rsidP="00FE594F">
            <w:pPr>
              <w:numPr>
                <w:ilvl w:val="0"/>
                <w:numId w:val="13"/>
              </w:numPr>
              <w:contextualSpacing/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Wykonawca dozuje </w:t>
            </w:r>
            <w:r w:rsidR="30EB3F56" w:rsidRPr="0E43C624">
              <w:rPr>
                <w:sz w:val="20"/>
                <w:szCs w:val="20"/>
              </w:rPr>
              <w:t>do</w:t>
            </w:r>
            <w:r w:rsidR="6D1CCE46" w:rsidRPr="0E43C624">
              <w:rPr>
                <w:sz w:val="20"/>
                <w:szCs w:val="20"/>
              </w:rPr>
              <w:t xml:space="preserve"> każdej</w:t>
            </w:r>
            <w:r w:rsidRPr="0E43C624">
              <w:rPr>
                <w:sz w:val="20"/>
                <w:szCs w:val="20"/>
              </w:rPr>
              <w:t xml:space="preserve"> Instalacj</w:t>
            </w:r>
            <w:r w:rsidR="30EB3F56" w:rsidRPr="0E43C624">
              <w:rPr>
                <w:sz w:val="20"/>
                <w:szCs w:val="20"/>
              </w:rPr>
              <w:t>i</w:t>
            </w:r>
            <w:r w:rsidRPr="0E43C624">
              <w:rPr>
                <w:sz w:val="20"/>
                <w:szCs w:val="20"/>
              </w:rPr>
              <w:t xml:space="preserve"> Ułamkowo-Techniczn</w:t>
            </w:r>
            <w:r w:rsidR="30EB3F56" w:rsidRPr="0E43C624">
              <w:rPr>
                <w:sz w:val="20"/>
                <w:szCs w:val="20"/>
              </w:rPr>
              <w:t>ej</w:t>
            </w:r>
            <w:r w:rsidRPr="0E43C624">
              <w:rPr>
                <w:sz w:val="20"/>
                <w:szCs w:val="20"/>
              </w:rPr>
              <w:t xml:space="preserve"> 3-4% ilości </w:t>
            </w:r>
            <w:r w:rsidR="6D1CCE46" w:rsidRPr="0E43C624">
              <w:rPr>
                <w:sz w:val="20"/>
                <w:szCs w:val="20"/>
              </w:rPr>
              <w:t xml:space="preserve">przewidzianego dla Demonstratora Technologii </w:t>
            </w:r>
            <w:r w:rsidR="30EB3F56" w:rsidRPr="0E43C624">
              <w:rPr>
                <w:sz w:val="20"/>
                <w:szCs w:val="20"/>
              </w:rPr>
              <w:t>testowanego</w:t>
            </w:r>
            <w:r w:rsidRPr="0E43C624">
              <w:rPr>
                <w:sz w:val="20"/>
                <w:szCs w:val="20"/>
              </w:rPr>
              <w:t xml:space="preserve"> wariantu substratowego na dobę, </w:t>
            </w:r>
            <w:r w:rsidR="6D1CCE46" w:rsidRPr="0E43C624">
              <w:rPr>
                <w:sz w:val="20"/>
                <w:szCs w:val="20"/>
              </w:rPr>
              <w:t>w celu</w:t>
            </w:r>
            <w:r w:rsidR="30EB3F56" w:rsidRPr="0E43C624">
              <w:rPr>
                <w:sz w:val="20"/>
                <w:szCs w:val="20"/>
              </w:rPr>
              <w:t xml:space="preserve"> wyprodukowania stabilnie ilości biogazu</w:t>
            </w:r>
            <w:r w:rsidR="14CF6419" w:rsidRPr="0E43C624">
              <w:rPr>
                <w:sz w:val="20"/>
                <w:szCs w:val="20"/>
              </w:rPr>
              <w:t xml:space="preserve"> brutto</w:t>
            </w:r>
            <w:r w:rsidR="30EB3F56" w:rsidRPr="0E43C624">
              <w:rPr>
                <w:sz w:val="20"/>
                <w:szCs w:val="20"/>
              </w:rPr>
              <w:t xml:space="preserve"> stanowiącej ekwiwalent mocy elektrycznej 15 kW</w:t>
            </w:r>
            <w:r w:rsidR="7B9B4E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A14CFD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±10</w:t>
            </w:r>
            <w:r w:rsidR="7B9B4E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30EB3F56" w:rsidRPr="0E43C624">
              <w:rPr>
                <w:sz w:val="20"/>
                <w:szCs w:val="20"/>
              </w:rPr>
              <w:t>,</w:t>
            </w:r>
            <w:r w:rsidR="6D1CCE46" w:rsidRPr="0E43C624">
              <w:rPr>
                <w:sz w:val="20"/>
                <w:szCs w:val="20"/>
              </w:rPr>
              <w:t xml:space="preserve"> w czasie Testów opisanych w załączniku nr 4 do Regulaminu,</w:t>
            </w:r>
          </w:p>
          <w:p w14:paraId="2903531A" w14:textId="44497B04" w:rsidR="00292CA0" w:rsidRPr="00292CA0" w:rsidRDefault="00292CA0" w:rsidP="0E43C624">
            <w:pPr>
              <w:numPr>
                <w:ilvl w:val="0"/>
                <w:numId w:val="13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>elementy składowe Instalacji Ułamkowo-Technicznej muszą stanowić 3% odwzorowanie elementów składowych Demonstratora Technologii</w:t>
            </w:r>
            <w:r w:rsidR="4CB1DF05" w:rsidRPr="0E43C624">
              <w:rPr>
                <w:sz w:val="20"/>
                <w:szCs w:val="20"/>
              </w:rPr>
              <w:t xml:space="preserve"> </w:t>
            </w:r>
            <w:r w:rsidR="4CB1DF0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4CB1DF0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±10%</w:t>
            </w:r>
            <w:r w:rsidRPr="0E43C624">
              <w:rPr>
                <w:sz w:val="20"/>
                <w:szCs w:val="20"/>
              </w:rPr>
              <w:t xml:space="preserve">. Te </w:t>
            </w:r>
            <w:r w:rsidR="6D1CCE46" w:rsidRPr="0E43C624">
              <w:rPr>
                <w:sz w:val="20"/>
                <w:szCs w:val="20"/>
              </w:rPr>
              <w:t>elementy składowe/</w:t>
            </w:r>
            <w:r w:rsidRPr="0E43C624">
              <w:rPr>
                <w:sz w:val="20"/>
                <w:szCs w:val="20"/>
              </w:rPr>
              <w:t>urządzenia, dla których nie ma możliwości uzyskania skali 3%</w:t>
            </w:r>
            <w:r w:rsidR="158980BB" w:rsidRPr="0E43C624">
              <w:rPr>
                <w:sz w:val="20"/>
                <w:szCs w:val="20"/>
              </w:rPr>
              <w:t xml:space="preserve"> </w:t>
            </w:r>
            <w:r w:rsidR="158980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Tolerancją Technologiczną</w:t>
            </w:r>
            <w:r w:rsidR="158980B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±10%</w:t>
            </w:r>
            <w:r w:rsidRPr="0E43C624">
              <w:rPr>
                <w:sz w:val="20"/>
                <w:szCs w:val="20"/>
              </w:rPr>
              <w:t>, mogą pozostać pełnoskalowe</w:t>
            </w:r>
            <w:r w:rsidR="10F8CD8F" w:rsidRPr="0E43C624">
              <w:rPr>
                <w:sz w:val="20"/>
                <w:szCs w:val="20"/>
              </w:rPr>
              <w:t>, lub zostać zastosowane w skali różnej od 3%</w:t>
            </w:r>
            <w:r w:rsidR="7204D362" w:rsidRPr="0E43C624">
              <w:rPr>
                <w:sz w:val="20"/>
                <w:szCs w:val="20"/>
              </w:rPr>
              <w:t xml:space="preserve">. Zamawiający dopuszcza buforowanie </w:t>
            </w:r>
            <w:r w:rsidR="0FDAD733" w:rsidRPr="0E43C624">
              <w:rPr>
                <w:sz w:val="20"/>
                <w:szCs w:val="20"/>
              </w:rPr>
              <w:t>procesu do sprawnego funkcjonowania urządzeń, o których mowa powyżej.</w:t>
            </w:r>
          </w:p>
          <w:p w14:paraId="7F97E575" w14:textId="77777777" w:rsidR="00292CA0" w:rsidRPr="00292CA0" w:rsidRDefault="00292CA0" w:rsidP="008F7EF6">
            <w:pPr>
              <w:ind w:left="766"/>
              <w:contextualSpacing/>
              <w:rPr>
                <w:sz w:val="20"/>
                <w:szCs w:val="20"/>
              </w:rPr>
            </w:pPr>
          </w:p>
        </w:tc>
      </w:tr>
      <w:tr w:rsidR="008F7EF6" w:rsidRPr="00292CA0" w14:paraId="66BE31F4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5F430AC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3FBE3A1" w14:textId="3F3370E6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01586EF9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Spełnienie wymagań obligatoryjnych w zakresie Technologii</w:t>
            </w:r>
          </w:p>
        </w:tc>
        <w:tc>
          <w:tcPr>
            <w:tcW w:w="8936" w:type="dxa"/>
          </w:tcPr>
          <w:p w14:paraId="6EA60A5F" w14:textId="1F7C8B7D" w:rsidR="008F7EF6" w:rsidRPr="00292CA0" w:rsidRDefault="061FDC5E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obie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Instalacje Ułamkowo-Techniczne spełniały wymagania obligatoryjne w zakresie Technologii, oznaczone numerami: 1.1 oraz 1.5 – 1.7, w Tabeli 1 powyżej.</w:t>
            </w:r>
          </w:p>
        </w:tc>
      </w:tr>
      <w:tr w:rsidR="008F7EF6" w:rsidRPr="00292CA0" w14:paraId="3558B78D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98F41F9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7E2A93F" w14:textId="337F0A9C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4D83D424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Spełnienie wymagań obligatoryjnych w zakresie Demonstratora</w:t>
            </w:r>
          </w:p>
        </w:tc>
        <w:tc>
          <w:tcPr>
            <w:tcW w:w="8936" w:type="dxa"/>
          </w:tcPr>
          <w:p w14:paraId="556E4577" w14:textId="3AFC40BE" w:rsidR="008F7EF6" w:rsidRPr="0077142B" w:rsidRDefault="061FDC5E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Instalacje Ułamkowo-Techniczne spełniały wymagania w zakresie Demonstratora oznaczone numerami 1.9-1.13, 1.15,</w:t>
            </w:r>
            <w:r w:rsidR="1D41D51A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1.19,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1.21-1.23, 1.25, 1.28-1.36, 1.41</w:t>
            </w:r>
            <w:r w:rsidR="11D82B6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 Tabeli 1 powyżej.</w:t>
            </w:r>
          </w:p>
          <w:p w14:paraId="026BBEA6" w14:textId="01EA7DA0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A7DA6AA" w14:textId="611EE90E" w:rsidR="008F7EF6" w:rsidRPr="00292CA0" w:rsidRDefault="061FDC5E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przypadku wymagania obligatoryjnego 1.22, Wykonawca może zastosować pełnoskalowe rozwiązanie. </w:t>
            </w:r>
          </w:p>
          <w:p w14:paraId="416FC916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8F7EF6" w:rsidRPr="00292CA0" w14:paraId="2969EFB1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7866CC6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B07A585" w14:textId="2BC6E175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F65C4FF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Wyłączenia z wymagań obligatoryjnych w zakresie Technologii</w:t>
            </w:r>
          </w:p>
        </w:tc>
        <w:tc>
          <w:tcPr>
            <w:tcW w:w="8936" w:type="dxa"/>
          </w:tcPr>
          <w:p w14:paraId="3410C386" w14:textId="74BDE469" w:rsidR="61A73B9F" w:rsidRDefault="61A73B9F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Dla Wymagań 1.2-1.4 Zamawiający nie wymaga demonstracji w Instalacji Ułamkowo-Technicznej</w:t>
            </w:r>
            <w:r w:rsidR="5C5EF0B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 wyłącznie uzasadnienia spełnienia Wymagań we Wniosku i zaktualizowanej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5C5EF0B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fercie</w:t>
            </w:r>
            <w:r w:rsidR="7584250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poczet Demonstratora Technologii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chyba, że rozwi</w:t>
            </w:r>
            <w:r w:rsidR="7F9E936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ą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zania te stanowią </w:t>
            </w:r>
            <w:r w:rsidR="6E74686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przedmiot Prac B+R Wykonawcy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wówczas Wykonawca musi zagwarantować spełnienie ww.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3C44A255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bligatoryjnych jak dla Demonstratora</w:t>
            </w:r>
            <w:r w:rsidR="6600C2A3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Technologii.</w:t>
            </w:r>
          </w:p>
          <w:p w14:paraId="4370CCDC" w14:textId="07D2D4B0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C2D2FB2" w14:textId="18928C80" w:rsidR="008F7EF6" w:rsidRPr="00292CA0" w:rsidRDefault="47076323" w:rsidP="0E43C624">
            <w:p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la wymagania nr 1.3 - jeśli Wykonawca zdecyduje się</w:t>
            </w:r>
            <w:r w:rsidR="17D7A73D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zademonstrować to wymaganie na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Instalacji Ułamkowo-Technicznej, wówczas musi osiągnąć parametry jakości biometanu opisane w tym wymaganiu, jak dla Demonstratora Technologii</w:t>
            </w:r>
            <w:r w:rsidR="73CEE7B4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(przy czym, Zamawiający nie wymaga pomiaru parametrów opisanych w wymaganiu nr 1.3 w trybie procesowym co 30 minut</w:t>
            </w:r>
            <w:r w:rsidR="00267BB2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w trybie laboratoryjnym</w:t>
            </w:r>
            <w:r w:rsidR="73CEE7B4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oraz spełnić jednocześnie obligatoryjnie wymaganie 1.24 i 1.26</w:t>
            </w:r>
            <w:r w:rsidR="00FC6E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(przy czym w przypadku wymagania 1.26 – Zamawiający dopuszcza zastosowanie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Instalacji Ułamkowo-Technicznych 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 jednym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analizator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ze</w:t>
            </w:r>
            <w:r w:rsidR="009E0E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</w:t>
            </w:r>
            <w:r w:rsidR="0051638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Instalację Ułamkowo-Techniczną</w:t>
            </w:r>
            <w:r w:rsidR="00FC6E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zamiast chromatografu procesowego)</w:t>
            </w:r>
            <w:r w:rsidR="061FDC5E" w:rsidRPr="35A5B6C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194FB69" w14:textId="2E80531F" w:rsidR="0E43C624" w:rsidRDefault="0E43C62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9747E82" w14:textId="2080F7BD" w:rsidR="5104BA14" w:rsidRDefault="5104BA14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Dla wymagania obligatoryjnego nr 1.22, Zamawiający nie wymaga zastosowania w Instalacji Ułamkowo-Technicznej urządzenia do rozpakowywania przeterminowanej żywności (vide Załącznik nr 7 do Regulaminu Tabela 1 – pozycja 8.), chyba, że stanowi ono przedmiot Prac B+R Wykonawcy (wówczas, Wykonawca musi przedstawić urządzenie do Testów Instalacji Ułamkowo-Technicznych).</w:t>
            </w:r>
          </w:p>
          <w:p w14:paraId="0C8B7790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8F7EF6" w:rsidRPr="00292CA0" w14:paraId="572AF64B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601D1744" w14:textId="77777777" w:rsidR="008F7EF6" w:rsidRPr="00292CA0" w:rsidRDefault="008F7EF6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7126DDC" w14:textId="07C416BB" w:rsidR="008F7EF6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61FDC5E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790D68CF" w14:textId="77777777" w:rsidR="008F7EF6" w:rsidRPr="00292CA0" w:rsidRDefault="008F7EF6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Wyłączenia z wymagań obligatoryjnych w zakresie Demonstratora Technologii</w:t>
            </w:r>
          </w:p>
        </w:tc>
        <w:tc>
          <w:tcPr>
            <w:tcW w:w="8936" w:type="dxa"/>
          </w:tcPr>
          <w:p w14:paraId="0C8595D3" w14:textId="2EF29740" w:rsidR="008F7EF6" w:rsidRDefault="061FDC5E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nie wymaga spełnienia przez Instalację Ułamkowo-Techniczną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bligatoryjnych w zakresie Demonstratora Technologii oznaczonych numerami: 1.14, 1.16</w:t>
            </w:r>
            <w:r w:rsidR="20F00DE8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1.18</w:t>
            </w:r>
            <w:r w:rsidR="299389F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="00267B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1.20,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1.24, 1.26, 1.27, 1.37-</w:t>
            </w:r>
            <w:r w:rsidR="61BE60B2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1.40, 1.42 -1.44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chyba, że stanowią one przedmiot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Prac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B+R Wykonawcy (wówczas, Wykonawca musi je przedstawić do Testów Instalacji Ułamkowo-Technicznych).</w:t>
            </w:r>
          </w:p>
          <w:p w14:paraId="0D00FEB8" w14:textId="77777777" w:rsidR="008F7EF6" w:rsidRPr="00292CA0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BD18422" w14:textId="5A9E767B" w:rsidR="008F7EF6" w:rsidRDefault="008F7EF6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Wykonawca może podjąć się realizacji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W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bligatoryjnych oznaczonych jako wyłączenia dla Instalacji Ułamkowo-Technicznych, wówczas musi zagwarantować spełnienie ww.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W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 xml:space="preserve">ymagań </w:t>
            </w:r>
            <w:r w:rsidR="00FE6E98"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292CA0">
              <w:rPr>
                <w:rFonts w:ascii="Calibri" w:eastAsia="Calibri" w:hAnsi="Calibri" w:cs="Times New Roman"/>
                <w:sz w:val="20"/>
                <w:lang w:eastAsia="pl-PL"/>
              </w:rPr>
              <w:t>bligatoryjnych ja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 dla Demonstratora Technologii.</w:t>
            </w:r>
          </w:p>
          <w:p w14:paraId="0256340B" w14:textId="4866040C" w:rsidR="008F7EF6" w:rsidRPr="00292CA0" w:rsidRDefault="008F7EF6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2241F109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26378186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70C932" w14:textId="08A8B384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3E36300" w14:textId="7CF12B43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Samowystarczal</w:t>
            </w:r>
            <w:r w:rsidR="003C4673">
              <w:rPr>
                <w:b/>
                <w:sz w:val="20"/>
                <w:szCs w:val="20"/>
              </w:rPr>
              <w:t>ność w zakresie energii cieplnej</w:t>
            </w:r>
          </w:p>
        </w:tc>
        <w:tc>
          <w:tcPr>
            <w:tcW w:w="8936" w:type="dxa"/>
          </w:tcPr>
          <w:p w14:paraId="1559B6B1" w14:textId="70AE9A93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każda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Instalacja Ułamkowo-Techniczna była samowystarczalna w zakresie energii cieplnej. 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każda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Instalacja Ułamkowo-Techniczna była wyposażona w kocioł gazowy, który dostarczy energię cieplną poprzez spalanie wyprodukowanego biogazu.</w:t>
            </w:r>
          </w:p>
          <w:p w14:paraId="2DC266EA" w14:textId="4E9A98C2" w:rsidR="003C4673" w:rsidRPr="00292CA0" w:rsidRDefault="003C4673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57306EE5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F5DB0E1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8576BB2" w14:textId="4AFB8F8A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7CCB8232" w14:textId="47F48161" w:rsidR="00292CA0" w:rsidRPr="00292CA0" w:rsidRDefault="005E3FA8" w:rsidP="005E3F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Miejsce przeładunkowe s</w:t>
            </w:r>
            <w:r w:rsidR="00292CA0" w:rsidRPr="00292CA0">
              <w:rPr>
                <w:b/>
                <w:sz w:val="20"/>
                <w:szCs w:val="20"/>
              </w:rPr>
              <w:t>ubstratów stałych</w:t>
            </w:r>
          </w:p>
        </w:tc>
        <w:tc>
          <w:tcPr>
            <w:tcW w:w="8936" w:type="dxa"/>
          </w:tcPr>
          <w:p w14:paraId="264EC601" w14:textId="68D43692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zastosowania szczelnego miejsca </w:t>
            </w:r>
            <w:r w:rsidR="471E2B4C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przeładunkowego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substratów stałych, wskazanych w Załączniku nr 7, do Procesu Technologicznego wraz z odbiorem odcieków dedykowaną kanalizacją i skierowaniem ich do procesu fermentacji.</w:t>
            </w:r>
          </w:p>
          <w:p w14:paraId="370EE85C" w14:textId="36DF854C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Wielkość miejsca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przeładunkowego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ma być dostosowana do ilości zużywanych substratów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ciągu co najmniej dwóch dób </w:t>
            </w:r>
            <w:r w:rsidR="005E3FA8"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Procesie Technologicznym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dwóch Instalacjach Ułamkowo-Technicznych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1F4DCA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9C1B43B" w14:textId="25F4EBD9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Miejsce </w:t>
            </w:r>
            <w:r w:rsidR="005E3FA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przeładunkowe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być wykonane z materiału odpornego na działanie środowiska kwaśnego ze względu na możliwość eksploatacji w środowisku kwaśnym. </w:t>
            </w:r>
          </w:p>
          <w:p w14:paraId="572C12CD" w14:textId="5E2ACB59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wątpliwości, Zamawiający informuje, że wymaga zapewnienia </w:t>
            </w:r>
            <w:r w:rsidR="00355FBA">
              <w:rPr>
                <w:sz w:val="20"/>
                <w:szCs w:val="20"/>
              </w:rPr>
              <w:t>na dwie Instalacje Ułamkowo-</w:t>
            </w:r>
            <w:r w:rsidR="005E3FA8">
              <w:rPr>
                <w:sz w:val="20"/>
                <w:szCs w:val="20"/>
              </w:rPr>
              <w:t>Techniczne jednego miejsca przeładunkowego</w:t>
            </w:r>
            <w:r w:rsidR="00355FBA">
              <w:rPr>
                <w:sz w:val="20"/>
                <w:szCs w:val="20"/>
              </w:rPr>
              <w:t xml:space="preserve">, zapewniającego niemieszanie się </w:t>
            </w:r>
            <w:r w:rsidR="00F70F22">
              <w:rPr>
                <w:sz w:val="20"/>
                <w:szCs w:val="20"/>
              </w:rPr>
              <w:t xml:space="preserve">poszczególnych </w:t>
            </w:r>
            <w:r w:rsidR="00355FBA">
              <w:rPr>
                <w:sz w:val="20"/>
                <w:szCs w:val="20"/>
              </w:rPr>
              <w:t>substratów</w:t>
            </w:r>
            <w:r w:rsidR="00F70F22">
              <w:rPr>
                <w:sz w:val="20"/>
                <w:szCs w:val="20"/>
              </w:rPr>
              <w:t xml:space="preserve"> ze sobą. </w:t>
            </w:r>
          </w:p>
          <w:p w14:paraId="50DA145E" w14:textId="77777777" w:rsidR="00292CA0" w:rsidRPr="00292CA0" w:rsidRDefault="00292CA0" w:rsidP="008F7EF6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  <w:p w14:paraId="594C4871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Substraty stałe o statusie odpadów muszą być przechowywane zgodnie z zapisami w paragrafie 12 Rozporządzenia Ministra Klimatu z dnia 11 września 2020 r. w sprawie szczegółowych wymagań dla magazynowania odpadów.</w:t>
            </w:r>
          </w:p>
          <w:p w14:paraId="5E83FF4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292CA0" w:rsidRPr="00292CA0" w14:paraId="2F9B85AC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81B36FB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7193BAF" w14:textId="2FBE9101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Ułamkowo-Techniczne</w:t>
            </w:r>
          </w:p>
        </w:tc>
        <w:tc>
          <w:tcPr>
            <w:tcW w:w="2835" w:type="dxa"/>
          </w:tcPr>
          <w:p w14:paraId="2E139632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Magazyn/y biogazu</w:t>
            </w:r>
          </w:p>
        </w:tc>
        <w:tc>
          <w:tcPr>
            <w:tcW w:w="8936" w:type="dxa"/>
          </w:tcPr>
          <w:p w14:paraId="4075CC0A" w14:textId="45EA2E36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gazoszczelnego, magazynu biogazu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przypadku każdej Instalacji Ułamkowo-Technicznej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 Magazyn biogazu ma mieć zamontowane zabezpieczenie przeciwko nadciśnieniu i podciśnieniu gazu oraz być wyposażony w aparaturę kontrolno-pomiarową i automatykę (co najmniej czujnik ciśnienia).</w:t>
            </w:r>
          </w:p>
          <w:p w14:paraId="0221673D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Magazyn biogazu ma być odporny na działanie warunków atmosferycznych, w tym promieniowania UV.</w:t>
            </w:r>
          </w:p>
          <w:p w14:paraId="56824D33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Aby uniknąć wszelkich wątpliwości, Wykonawca decyduje o pojemności magazynu biogazu z zaznaczeniem, iż musi ona zapewniać stabilną i ciągłą pracę Instalacji Ułamkowo-Technicznych, oraz musi zapewniać bufor biogazu na min. 3% pojemności magazynu/ów biogazu planowanych do zastosowania na etapie Demonstratora Technologii.</w:t>
            </w:r>
          </w:p>
          <w:p w14:paraId="5FD886A7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7D6161A9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78005CD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6B8B7A" w14:textId="0ED91B96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09D2807F" w14:textId="0BA7CC70" w:rsidR="00292CA0" w:rsidRPr="00292CA0" w:rsidRDefault="00292CA0" w:rsidP="79AE4CE2">
            <w:pPr>
              <w:rPr>
                <w:b/>
                <w:bCs/>
                <w:sz w:val="20"/>
                <w:szCs w:val="20"/>
              </w:rPr>
            </w:pPr>
            <w:r w:rsidRPr="79AE4CE2">
              <w:rPr>
                <w:b/>
                <w:bCs/>
                <w:sz w:val="20"/>
                <w:szCs w:val="20"/>
              </w:rPr>
              <w:t>Zbiornik pofermentacyjny</w:t>
            </w:r>
          </w:p>
        </w:tc>
        <w:tc>
          <w:tcPr>
            <w:tcW w:w="8936" w:type="dxa"/>
          </w:tcPr>
          <w:p w14:paraId="6B982BF3" w14:textId="0770B324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jednego zbiornika pofermentacyjnego na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każdą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Instalację Ułamkowo-Techniczną o pojemności odpowiadającej co najmniej pojemności czternastodniowej produkcji pofermentu. </w:t>
            </w:r>
          </w:p>
          <w:p w14:paraId="47DB02BC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co najmniej jednego króćca z zaworem kulowym DN32 do bezpiecznego poboru zhomogenizowanej, reprezentatywnej próby. Wyposażenie zbiornika musi umożliwiać homogenizację zawartości.</w:t>
            </w:r>
          </w:p>
          <w:p w14:paraId="3804D112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BD57329" w14:textId="31799C94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9AE4CE2">
              <w:rPr>
                <w:sz w:val="20"/>
                <w:szCs w:val="20"/>
              </w:rPr>
              <w:t>Dodatkowo, Zamawiający wymaga punktu poboru za urządzeniem dystrybuującym (np. za pompą), które transportuje masę pofermentacyjną ze zbiornika pofermentacyjnego opisanego w niniejszym wymaganiu, do zbiornika pofermentacyjnego Partnera Strategicznego, zlokalizowanego w bezpośrednim sąsiedztwie Instalacji Ułamkowo-Technicznych.</w:t>
            </w:r>
          </w:p>
          <w:p w14:paraId="2D30414E" w14:textId="07C8B1AC" w:rsidR="79AE4CE2" w:rsidRDefault="79AE4CE2" w:rsidP="79AE4CE2">
            <w:pPr>
              <w:rPr>
                <w:sz w:val="20"/>
                <w:szCs w:val="20"/>
              </w:rPr>
            </w:pPr>
          </w:p>
          <w:p w14:paraId="1CEDD517" w14:textId="71828607" w:rsidR="41B5E547" w:rsidRDefault="41B5E547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Jeśli Technologia Wykonawcy nie przewiduje oddzielnego zbiornika w układzie technologicznym jako zbiornika pofermentacyjnego, Zamawiający wymaga szczegółowego przedstawienia rozwiązań zapewniających zagospodarowanie powstającej masy pofermentacyjnej, przy zachowaniu ciągłości Procesu Technologicznego i poziomu produkcji biogazu zgodnie z punktem 1.8. i przy utrzymaniu spełnienia Wymagania Obligatoryjnego nr 1.2 powyżej. Przedstawione rozwiązanie musi być wyposażone w m.in.: niezbędną </w:t>
            </w:r>
            <w:proofErr w:type="spellStart"/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AKPiA</w:t>
            </w:r>
            <w:proofErr w:type="spellEnd"/>
            <w:r w:rsidRPr="79AE4CE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a także umożliwiać pobranie reprezentatywnej próby masy pofermentacyjnej. Przedstawione rozwiązanie musi zapobiegać</w:t>
            </w:r>
            <w:r w:rsidRPr="79AE4CE2">
              <w:rPr>
                <w:rFonts w:ascii="Calibri" w:eastAsia="Calibri" w:hAnsi="Calibri" w:cs="Calibri"/>
                <w:sz w:val="20"/>
                <w:szCs w:val="20"/>
              </w:rPr>
              <w:t xml:space="preserve"> rozprzestrzenianiu się masy pofermentacyjnej poza przeznaczone do tego celu miejsce.</w:t>
            </w:r>
          </w:p>
          <w:p w14:paraId="01EFB10A" w14:textId="0F77880D" w:rsidR="79AE4CE2" w:rsidRDefault="79AE4CE2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031E66B" w14:textId="00B555C6" w:rsidR="41B5E547" w:rsidRDefault="41B5E547" w:rsidP="79AE4CE2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79AE4CE2">
              <w:rPr>
                <w:rFonts w:ascii="Calibri" w:eastAsia="Calibri" w:hAnsi="Calibri" w:cs="Calibri"/>
                <w:sz w:val="20"/>
                <w:szCs w:val="20"/>
              </w:rPr>
              <w:t>W celu uniknięcia wątpliwości, Zamawiający poprzez masę pofermentacyjną rozumie pozostałość pofermentacyjną niezależnie od zawartości w niej suchej masy</w:t>
            </w:r>
            <w:r w:rsidR="19C7DC28" w:rsidRPr="79AE4CE2">
              <w:rPr>
                <w:rFonts w:ascii="Calibri" w:eastAsia="Calibri" w:hAnsi="Calibri" w:cs="Calibri"/>
                <w:sz w:val="20"/>
                <w:szCs w:val="20"/>
              </w:rPr>
              <w:t>, zaś przez zbiornik pofermentacyjny Zamawiający rozumie miejsce przeznaczone do magazynowania masy pofermentacyjnej.</w:t>
            </w:r>
          </w:p>
          <w:p w14:paraId="36AFBAA5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</w:tr>
      <w:tr w:rsidR="00292CA0" w:rsidRPr="00292CA0" w14:paraId="2C5B4B1D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1BEC9A44" w14:textId="77777777" w:rsidR="00292CA0" w:rsidRPr="00292CA0" w:rsidRDefault="00292CA0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EE6DE92" w14:textId="3A040C07" w:rsidR="00292CA0" w:rsidRPr="00292CA0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00292CA0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59F565E6" w14:textId="77777777" w:rsidR="00292CA0" w:rsidRPr="00292CA0" w:rsidRDefault="00292CA0" w:rsidP="008F7EF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Szkolenie z obsługi Instalacji Ułamkowo-Technicznych</w:t>
            </w:r>
          </w:p>
        </w:tc>
        <w:tc>
          <w:tcPr>
            <w:tcW w:w="8936" w:type="dxa"/>
          </w:tcPr>
          <w:p w14:paraId="365300BF" w14:textId="46A73D33" w:rsidR="00292CA0" w:rsidRPr="00292CA0" w:rsidRDefault="00292CA0" w:rsidP="008F7EF6">
            <w:pPr>
              <w:rPr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 xml:space="preserve">Zamawiający wymaga przeszkolenia pracowników Partnera Strategicznego w zakresie rozruchu i eksploatacji </w:t>
            </w:r>
            <w:r w:rsidR="00C04AFB" w:rsidRPr="0E43C624">
              <w:rPr>
                <w:sz w:val="20"/>
                <w:szCs w:val="20"/>
              </w:rPr>
              <w:t xml:space="preserve">obu </w:t>
            </w:r>
            <w:r w:rsidRPr="0E43C624">
              <w:rPr>
                <w:sz w:val="20"/>
                <w:szCs w:val="20"/>
              </w:rPr>
              <w:t>Instalacji Ułamkowo-Technicznych. Szkolenie ma być poprzedzone wykonaniem dokumentacji szkoleniowej oraz zakończone protokołem z przeprowadzenia szkolenia.</w:t>
            </w:r>
          </w:p>
          <w:p w14:paraId="29507136" w14:textId="77777777" w:rsidR="00292CA0" w:rsidRPr="00292CA0" w:rsidRDefault="00292CA0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BB339A" w:rsidRPr="00292CA0" w14:paraId="5878BFB6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7E12301C" w14:textId="77777777" w:rsidR="00BB339A" w:rsidRPr="00292CA0" w:rsidRDefault="00BB339A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ACC99C3" w14:textId="3D237C26" w:rsidR="00BB339A" w:rsidRPr="00292CA0" w:rsidRDefault="00BB339A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36337D6C" w14:textId="78D0B557" w:rsidR="00BB339A" w:rsidRPr="00292CA0" w:rsidRDefault="00BB339A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Elementy składowe </w:t>
            </w:r>
            <w:r w:rsidRPr="00292CA0">
              <w:rPr>
                <w:b/>
                <w:sz w:val="20"/>
                <w:szCs w:val="20"/>
              </w:rPr>
              <w:t>Instalacji Ułamkowo-Technicznych</w:t>
            </w:r>
          </w:p>
        </w:tc>
        <w:tc>
          <w:tcPr>
            <w:tcW w:w="8936" w:type="dxa"/>
          </w:tcPr>
          <w:p w14:paraId="20A7FBCF" w14:textId="72573EC3" w:rsidR="00BB339A" w:rsidRDefault="00BB339A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obie</w:t>
            </w:r>
            <w:r w:rsidR="23363626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E43C624">
              <w:rPr>
                <w:sz w:val="20"/>
                <w:szCs w:val="20"/>
              </w:rPr>
              <w:t>Instalacje Ułamkowo-Techniczne</w:t>
            </w:r>
            <w:r w:rsidR="006C523B" w:rsidRPr="0E43C624">
              <w:rPr>
                <w:sz w:val="20"/>
                <w:szCs w:val="20"/>
              </w:rPr>
              <w:t xml:space="preserve"> </w:t>
            </w:r>
            <w:r w:rsidR="7DDE4352" w:rsidRPr="0E43C624">
              <w:rPr>
                <w:sz w:val="20"/>
                <w:szCs w:val="20"/>
              </w:rPr>
              <w:t>Wykonawcy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były wykonane z nowych, nieużywanych elementów i urządzeń. </w:t>
            </w:r>
          </w:p>
          <w:p w14:paraId="653B01A1" w14:textId="77777777" w:rsidR="006C523B" w:rsidRDefault="006C523B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23BA680A" w14:textId="77777777" w:rsidR="006C523B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dopuszcza wykorzystanie głównych elementów i/lub urządzeń ciągu technologicznego, wspólnych dla dwóch Instalacji Ułamkowo-Technicznych Wykonawcy. Opisywane wymaganie dotyczy punktów: 1.11, 1.12, 1.15,</w:t>
            </w:r>
            <w:del w:id="33" w:author="Autor">
              <w:r w:rsidRPr="0E43C624" w:rsidDel="0064649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 xml:space="preserve"> 1.18,</w:delText>
              </w:r>
            </w:del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1.19, 1.22.</w:t>
            </w:r>
          </w:p>
          <w:p w14:paraId="41360659" w14:textId="77777777" w:rsidR="006C523B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3229A2E" w14:textId="1443E6D5" w:rsidR="006C523B" w:rsidRPr="00292CA0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zastrzega, że zgodnie z zapisami Umowy, po zakończeniu Testów Instalacji Ułamkowo-Technicznych,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jedna z nich, która pozostanie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własnością Partnera Strategicznego ma być instalacją </w:t>
            </w:r>
            <w:ins w:id="34" w:author="Autor">
              <w:r w:rsidR="00646499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kompletną, </w:t>
              </w:r>
            </w:ins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 pełni funkcjonalną i sprawną.</w:t>
            </w:r>
          </w:p>
          <w:p w14:paraId="705F58D2" w14:textId="016AC978" w:rsidR="006C523B" w:rsidRPr="00292CA0" w:rsidRDefault="006C523B" w:rsidP="0E43C62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CF7C2C" w:rsidRPr="00292CA0" w14:paraId="5E2C90AC" w14:textId="77777777" w:rsidTr="79AE4CE2">
        <w:trPr>
          <w:trHeight w:val="1123"/>
        </w:trPr>
        <w:tc>
          <w:tcPr>
            <w:tcW w:w="704" w:type="dxa"/>
            <w:shd w:val="clear" w:color="auto" w:fill="E2EFD9" w:themeFill="accent6" w:themeFillTint="33"/>
          </w:tcPr>
          <w:p w14:paraId="421B8003" w14:textId="77777777" w:rsidR="00CF7C2C" w:rsidRPr="00292CA0" w:rsidRDefault="00CF7C2C" w:rsidP="008F7EF6">
            <w:pPr>
              <w:numPr>
                <w:ilvl w:val="0"/>
                <w:numId w:val="12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40ADCE4" w14:textId="484E4DC5" w:rsidR="00CF7C2C" w:rsidRDefault="00C04AFB" w:rsidP="0E43C624">
            <w:pPr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Instalacja </w:t>
            </w:r>
            <w:r w:rsidR="4CF25674" w:rsidRPr="0E43C624">
              <w:rPr>
                <w:b/>
                <w:bCs/>
                <w:sz w:val="20"/>
                <w:szCs w:val="20"/>
              </w:rPr>
              <w:t>Ułamkowo-Techniczna</w:t>
            </w:r>
          </w:p>
        </w:tc>
        <w:tc>
          <w:tcPr>
            <w:tcW w:w="2835" w:type="dxa"/>
          </w:tcPr>
          <w:p w14:paraId="1FC8DC97" w14:textId="229B2E4F" w:rsidR="00CF7C2C" w:rsidRDefault="00CF7C2C" w:rsidP="008F7EF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Powierzchnia zabudowy</w:t>
            </w:r>
          </w:p>
        </w:tc>
        <w:tc>
          <w:tcPr>
            <w:tcW w:w="8936" w:type="dxa"/>
          </w:tcPr>
          <w:p w14:paraId="0F8DC1D6" w14:textId="0C3437D6" w:rsidR="00CF7C2C" w:rsidRPr="00292CA0" w:rsidRDefault="4CF25674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Infrastruktura </w:t>
            </w:r>
            <w:r w:rsidR="00C04AFB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obu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Instalacji Ułamkowo-Technicznych Wykonawcy wraz z powierzchnią miejsca </w:t>
            </w:r>
            <w:r w:rsidR="00FD0A3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przeładunkowego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na substraty stałe oraz nawierzchniami utwardzonymi nie może przekroczyć 1 250,0m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7C34473" w14:textId="4FBAF4A6" w:rsidR="00CF7C2C" w:rsidRDefault="00CF7C2C" w:rsidP="008F7EF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</w:tbl>
    <w:p w14:paraId="455D6409" w14:textId="092CC5E9" w:rsidR="006C523B" w:rsidRDefault="006C523B" w:rsidP="00292CA0"/>
    <w:p w14:paraId="15B131F8" w14:textId="77777777" w:rsidR="006C523B" w:rsidRDefault="006C523B">
      <w:r>
        <w:br w:type="page"/>
      </w:r>
    </w:p>
    <w:p w14:paraId="7F34018F" w14:textId="77777777" w:rsidR="00292CA0" w:rsidRPr="00292CA0" w:rsidRDefault="00292CA0" w:rsidP="00292CA0"/>
    <w:p w14:paraId="2AD39892" w14:textId="48BB46D4" w:rsidR="00292CA0" w:rsidRDefault="00292CA0" w:rsidP="00292CA0">
      <w:r w:rsidRPr="00292CA0">
        <w:t>Tabela 3</w:t>
      </w:r>
      <w:r w:rsidR="00B62DC3">
        <w:t>. Wymagania O</w:t>
      </w:r>
      <w:r w:rsidRPr="00292CA0">
        <w:t>pcjonalne – Wykonawca dobrowolnie może zadeklarować ich spełnienie.</w:t>
      </w:r>
      <w:r w:rsidR="00041ED5">
        <w:t xml:space="preserve"> Wykonawca deklarując spełnienie </w:t>
      </w:r>
      <w:r w:rsidR="00FE6E98">
        <w:t>W</w:t>
      </w:r>
      <w:r w:rsidR="00041ED5">
        <w:t xml:space="preserve">ymagania </w:t>
      </w:r>
      <w:r w:rsidR="00FE6E98">
        <w:t>O</w:t>
      </w:r>
      <w:r w:rsidR="00041ED5">
        <w:t xml:space="preserve">pcjonalnego dostaje dodatkowe punkty zgodnie z </w:t>
      </w:r>
      <w:r w:rsidR="00C62BBD">
        <w:t>punktacją z Załącznika</w:t>
      </w:r>
      <w:r w:rsidR="00041ED5">
        <w:t xml:space="preserve"> nr 5 do Regulaminu. Zamawiający podkreśla jednocześnie, że zadeklarowanie przez Wykonawcę na etapie Wniosku wymagania opcjonalnego jest wiążące i obligatoryjne do spełnienia na każdym Etapie Przedsięwzięcia.</w:t>
      </w:r>
    </w:p>
    <w:p w14:paraId="36BE7C5D" w14:textId="77777777" w:rsidR="00005801" w:rsidRPr="00292CA0" w:rsidRDefault="00005801" w:rsidP="00292CA0"/>
    <w:tbl>
      <w:tblPr>
        <w:tblStyle w:val="Tabela-Siatka"/>
        <w:tblW w:w="14034" w:type="dxa"/>
        <w:jc w:val="center"/>
        <w:tblLook w:val="04A0" w:firstRow="1" w:lastRow="0" w:firstColumn="1" w:lastColumn="0" w:noHBand="0" w:noVBand="1"/>
      </w:tblPr>
      <w:tblGrid>
        <w:gridCol w:w="704"/>
        <w:gridCol w:w="1843"/>
        <w:gridCol w:w="2551"/>
        <w:gridCol w:w="8936"/>
      </w:tblGrid>
      <w:tr w:rsidR="00292CA0" w:rsidRPr="00292CA0" w14:paraId="3FB0DDF8" w14:textId="77777777" w:rsidTr="00005801">
        <w:trPr>
          <w:jc w:val="center"/>
        </w:trPr>
        <w:tc>
          <w:tcPr>
            <w:tcW w:w="704" w:type="dxa"/>
            <w:shd w:val="clear" w:color="auto" w:fill="C5E0B3" w:themeFill="accent6" w:themeFillTint="66"/>
          </w:tcPr>
          <w:p w14:paraId="1290D0B7" w14:textId="77777777" w:rsidR="00292CA0" w:rsidRPr="00292CA0" w:rsidRDefault="00292CA0" w:rsidP="008E65A4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58A3AE62" w14:textId="77777777" w:rsidR="00292CA0" w:rsidRPr="00292CA0" w:rsidRDefault="00292CA0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1A65BE65" w14:textId="54838899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 w:rsidR="198F7A51" w:rsidRPr="0E43C624">
              <w:rPr>
                <w:b/>
                <w:bCs/>
                <w:sz w:val="20"/>
                <w:szCs w:val="20"/>
              </w:rPr>
              <w:t>Wymagania Opcjonalnego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4C45E588" w14:textId="4DF4B4A2" w:rsidR="00292CA0" w:rsidRPr="00292CA0" w:rsidRDefault="00292CA0" w:rsidP="0E43C624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 w:rsidR="198F7A51" w:rsidRPr="0E43C624">
              <w:rPr>
                <w:b/>
                <w:bCs/>
                <w:sz w:val="20"/>
                <w:szCs w:val="20"/>
              </w:rPr>
              <w:t>Wymagania Opcjonalnego</w:t>
            </w:r>
          </w:p>
        </w:tc>
      </w:tr>
      <w:tr w:rsidR="00292CA0" w:rsidRPr="00292CA0" w14:paraId="1260351A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F4049C8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5B83ED" w14:textId="77777777" w:rsidR="00292CA0" w:rsidRPr="00292CA0" w:rsidRDefault="00292CA0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31E1081F" w14:textId="7405CAD7" w:rsidR="00292CA0" w:rsidRPr="00005801" w:rsidRDefault="5CC789E3" w:rsidP="0D50785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System autonomiczności Biogazowni</w:t>
            </w:r>
          </w:p>
        </w:tc>
        <w:tc>
          <w:tcPr>
            <w:tcW w:w="8936" w:type="dxa"/>
          </w:tcPr>
          <w:p w14:paraId="21014BC1" w14:textId="46935551" w:rsidR="00292CA0" w:rsidRPr="00D84B16" w:rsidRDefault="52587248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innowacyjnego </w:t>
            </w:r>
            <w:r w:rsidR="6C2AE1D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systemu autonomiczności instalacji.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Wymaga się, aby Technologia Uniwersalnej Biogazowni autonomicznie reagowała w czasie rzeczywistym na zmieniające się parametry Procesu Technologicznego i 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samodzielnie 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optymalizowała je w celu stabilizacji produkcji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utrzymania lub wzrostu opłacalności przy zmieniających się warunkach surowcowych</w:t>
            </w:r>
            <w:r w:rsidR="00292CA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Rozbudowany system kontroli Procesu Technologicznego i autonomiczności Biogazowni ma</w:t>
            </w:r>
            <w:r w:rsidR="2C734BE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ją</w:t>
            </w:r>
            <w:r w:rsidR="1A1B9DED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ograniczyć obsługę instalacji przez operatora do maksymalnego minimum.</w:t>
            </w:r>
          </w:p>
          <w:p w14:paraId="49C3F152" w14:textId="77777777" w:rsidR="00292CA0" w:rsidRPr="00292CA0" w:rsidRDefault="00292CA0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381F843B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FE1DF52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740FB18" w14:textId="77777777" w:rsidR="00292CA0" w:rsidRPr="00292CA0" w:rsidRDefault="00292CA0" w:rsidP="00292CA0">
            <w:pPr>
              <w:rPr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42EDAB4C" w14:textId="77777777" w:rsidR="00292CA0" w:rsidRPr="00005801" w:rsidRDefault="00292CA0" w:rsidP="00292CA0">
            <w:pPr>
              <w:rPr>
                <w:b/>
                <w:sz w:val="20"/>
                <w:szCs w:val="20"/>
              </w:rPr>
            </w:pPr>
            <w:r w:rsidRPr="00005801">
              <w:rPr>
                <w:b/>
                <w:sz w:val="20"/>
                <w:szCs w:val="20"/>
              </w:rPr>
              <w:t>Produkcja CO</w:t>
            </w:r>
            <w:r w:rsidRPr="00005801">
              <w:rPr>
                <w:b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936" w:type="dxa"/>
          </w:tcPr>
          <w:p w14:paraId="32D16BCF" w14:textId="1D45DB9F" w:rsidR="00292CA0" w:rsidRPr="00292CA0" w:rsidRDefault="00292CA0" w:rsidP="00292CA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Wymaga się zastosowania rozwiązań pozwalających na odzyskiwanie CO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Procesie Technologicznym.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wymaga badania ilościowo-jakościowego produkowanego CO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vertAlign w:val="subscript"/>
                <w:lang w:eastAsia="pl-PL"/>
              </w:rPr>
              <w:t>2</w:t>
            </w:r>
            <w:r w:rsidR="1E0A4EF9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. </w:t>
            </w:r>
          </w:p>
          <w:p w14:paraId="54A6D5C0" w14:textId="77777777" w:rsidR="00292CA0" w:rsidRPr="00292CA0" w:rsidRDefault="00292CA0" w:rsidP="008D1A6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92CA0" w:rsidRPr="00292CA0" w14:paraId="59B87AA7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8F102C5" w14:textId="77777777" w:rsidR="00292CA0" w:rsidRPr="00292CA0" w:rsidRDefault="00292CA0" w:rsidP="00D84B16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103F61E" w14:textId="77777777" w:rsidR="00292CA0" w:rsidRPr="00292CA0" w:rsidRDefault="00292CA0" w:rsidP="00292CA0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3005995E" w14:textId="77777777" w:rsidR="00292CA0" w:rsidRPr="00005801" w:rsidRDefault="00292CA0" w:rsidP="00292CA0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Zapewnienie nieprzerwanej ciągłości pracy Biogazowni</w:t>
            </w:r>
          </w:p>
          <w:p w14:paraId="61D97507" w14:textId="77777777" w:rsidR="00292CA0" w:rsidRPr="00005801" w:rsidRDefault="00292CA0" w:rsidP="00292CA0">
            <w:pPr>
              <w:rPr>
                <w:b/>
                <w:sz w:val="20"/>
                <w:szCs w:val="20"/>
              </w:rPr>
            </w:pPr>
          </w:p>
        </w:tc>
        <w:tc>
          <w:tcPr>
            <w:tcW w:w="8936" w:type="dxa"/>
          </w:tcPr>
          <w:p w14:paraId="6E6B6B20" w14:textId="11577B59" w:rsidR="00292CA0" w:rsidRPr="00292CA0" w:rsidRDefault="00292CA0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Wymaga się dublowania kluczowych urządzeń w ciągu technologicznym (np. pompy, sprężarka</w:t>
            </w:r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/ki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biogazu</w:t>
            </w:r>
            <w:r w:rsidR="6EE0DCEF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/biometanu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lub zastosowanie innych rozwiązań w celu zapewnienia nieprzerwanej ciągłości pracy zarówno Instalacji Ułamkowo-Technicznych oraz Demonstratora Technologii.</w:t>
            </w:r>
          </w:p>
          <w:p w14:paraId="29F9A5CF" w14:textId="77777777" w:rsidR="00292CA0" w:rsidRPr="00292CA0" w:rsidRDefault="00292CA0" w:rsidP="00292CA0">
            <w:pPr>
              <w:rPr>
                <w:rFonts w:ascii="Calibri" w:eastAsia="Calibri" w:hAnsi="Calibri" w:cs="Times New Roman"/>
                <w:color w:val="00B050"/>
                <w:sz w:val="20"/>
                <w:szCs w:val="20"/>
                <w:lang w:eastAsia="pl-PL"/>
              </w:rPr>
            </w:pPr>
          </w:p>
        </w:tc>
      </w:tr>
      <w:tr w:rsidR="008620A5" w:rsidRPr="00292CA0" w14:paraId="1FAF518B" w14:textId="77777777" w:rsidTr="00005801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E3ED663" w14:textId="77777777" w:rsidR="008620A5" w:rsidRPr="00292CA0" w:rsidRDefault="008620A5" w:rsidP="008620A5">
            <w:pPr>
              <w:numPr>
                <w:ilvl w:val="0"/>
                <w:numId w:val="10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BB341AC" w14:textId="36A0C2FC" w:rsidR="008620A5" w:rsidRPr="00292CA0" w:rsidRDefault="008620A5" w:rsidP="008620A5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551" w:type="dxa"/>
          </w:tcPr>
          <w:p w14:paraId="46EB35AE" w14:textId="550D35D9" w:rsidR="008620A5" w:rsidRPr="00005801" w:rsidRDefault="008620A5" w:rsidP="008620A5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Ciepło spalania biometanu</w:t>
            </w:r>
          </w:p>
        </w:tc>
        <w:tc>
          <w:tcPr>
            <w:tcW w:w="8936" w:type="dxa"/>
          </w:tcPr>
          <w:p w14:paraId="5B451568" w14:textId="04A4D569" w:rsidR="00464316" w:rsidRDefault="6EE0DCEF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uniknąć wszelkich </w:t>
            </w:r>
            <w:r w:rsidR="4022EDA4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wątpliwości, Zamawiający informuje</w:t>
            </w:r>
            <w:r w:rsidR="528FAD47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iż wymaganie 3.4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Ciepło spalania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biometanu, jest rozszerzeniem W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ymagania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Obligatoryjnego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1.3.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powyżej.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4A71E0" w14:textId="757CCC04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Technologia Uniwersalnej Biogazowni oczyszczała biogaz do jakości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paliwa gazowego -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biometanu o cieple spalania nie mniejszym niż 38,0 MJ/m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zgodnie </w:t>
            </w:r>
            <w:r w:rsidR="00606B92" w:rsidRPr="00701FB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 Załącznikiem nr 1 do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Warunków przyłączenia do sieci gazowej – Wymagane parametry jakościowe biogazu rolniczego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Polskiej Spółki Gazowniczej Sp. Z o.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06B92" w:rsidRPr="00701FB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o</w:t>
            </w:r>
            <w:r w:rsidR="00606B92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.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(punkt 1</w:t>
            </w:r>
            <w:r w:rsidR="00606B92" w:rsidRPr="00606B92">
              <w:rPr>
                <w:rFonts w:ascii="Calibri" w:eastAsia="Calibri" w:hAnsi="Calibri" w:cs="Times New Roman"/>
                <w:iCs/>
                <w:sz w:val="20"/>
                <w:szCs w:val="20"/>
                <w:lang w:eastAsia="pl-PL"/>
              </w:rPr>
              <w:t>),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oraz 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uzyskiwała 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pozostał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parametr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określon</w:t>
            </w:r>
            <w:r w:rsidR="00976DE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Wymaganiu O</w:t>
            </w:r>
            <w:r w:rsidRPr="001B5D0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bligatoryjnym nr 1.3. w Tabeli 1 powyżej. </w:t>
            </w:r>
          </w:p>
          <w:p w14:paraId="2A208420" w14:textId="77777777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AFF5778" w14:textId="67D3E074" w:rsidR="008620A5" w:rsidRPr="001B5D08" w:rsidRDefault="2CEEFEB7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Tryb pomiaru</w:t>
            </w:r>
            <w:r w:rsidR="00606B9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ciepła spalania paliwa gazowego -biometanu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procesowy, z częstotliwością co 30 minut. </w:t>
            </w:r>
          </w:p>
          <w:p w14:paraId="30CB802B" w14:textId="77777777" w:rsidR="008620A5" w:rsidRPr="001B5D08" w:rsidRDefault="008620A5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8773804" w14:textId="3F58F4B2" w:rsidR="008620A5" w:rsidRPr="001B5D08" w:rsidRDefault="2CEEFEB7" w:rsidP="008620A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część instalacji, która dedykowana jest do oczyszczania biogazu do jakości biometanu </w:t>
            </w:r>
            <w:r w:rsidR="0C417150"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musi </w:t>
            </w:r>
            <w:r w:rsidRPr="0E43C62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obejmować swoim zakresem przygotowanie biometanu do wymagań fizycznych określonych w warunkach przyłączenia do sieci gazowej (m.in. ciśnienie gazu, wydatek wtłaczania na 1 h, a także sposób opomiarowania).</w:t>
            </w:r>
          </w:p>
        </w:tc>
      </w:tr>
    </w:tbl>
    <w:p w14:paraId="15463429" w14:textId="77777777" w:rsidR="00292CA0" w:rsidRPr="00292CA0" w:rsidRDefault="00292CA0" w:rsidP="00292CA0"/>
    <w:p w14:paraId="414BB40E" w14:textId="77777777" w:rsidR="00292CA0" w:rsidRPr="00292CA0" w:rsidRDefault="00292CA0" w:rsidP="00292CA0"/>
    <w:p w14:paraId="1047488B" w14:textId="77777777" w:rsidR="00292CA0" w:rsidRPr="00292CA0" w:rsidRDefault="00292CA0" w:rsidP="00292CA0">
      <w:r w:rsidRPr="00292CA0">
        <w:br w:type="page"/>
      </w:r>
    </w:p>
    <w:p w14:paraId="19B6AC9A" w14:textId="27485C0A" w:rsidR="00292CA0" w:rsidRPr="00292CA0" w:rsidRDefault="00112384" w:rsidP="00292CA0">
      <w:r>
        <w:t>Tabela 4. Wymagania K</w:t>
      </w:r>
      <w:r w:rsidR="00292CA0" w:rsidRPr="00292CA0">
        <w:t>onkursowe</w:t>
      </w:r>
    </w:p>
    <w:p w14:paraId="2B95EF4D" w14:textId="3993E576" w:rsidR="00292CA0" w:rsidRPr="00292CA0" w:rsidRDefault="00292CA0" w:rsidP="00F2705E">
      <w:pPr>
        <w:jc w:val="both"/>
      </w:pPr>
      <w:r>
        <w:t xml:space="preserve">Zamawiający wymaga, aby parametry konkursowe deklarowane przez </w:t>
      </w:r>
      <w:r w:rsidR="00057E9A">
        <w:t xml:space="preserve">Wnioskodawcę </w:t>
      </w:r>
      <w:r>
        <w:t xml:space="preserve">we Wniosku zostały osiągnięte w Etapach I </w:t>
      </w:r>
      <w:proofErr w:type="spellStart"/>
      <w:r>
        <w:t>i</w:t>
      </w:r>
      <w:proofErr w:type="spellEnd"/>
      <w:r>
        <w:t xml:space="preserve"> II</w:t>
      </w:r>
      <w:r w:rsidR="00112384">
        <w:t>, w ramach opracowywanej T</w:t>
      </w:r>
      <w:r w:rsidR="00057E9A">
        <w:t>echnologii</w:t>
      </w:r>
      <w:r>
        <w:t xml:space="preserve"> z dopuszczaln</w:t>
      </w:r>
      <w:r w:rsidR="00057E9A">
        <w:t>ą Granicą Błędu</w:t>
      </w:r>
      <w:r>
        <w:t xml:space="preserve">. </w:t>
      </w:r>
      <w:r w:rsidR="00057E9A">
        <w:t xml:space="preserve">Wnioskodawca </w:t>
      </w:r>
      <w:r>
        <w:t xml:space="preserve">może polepszyć na kolejnych Etapach dany parametr, nie może jednak go pogorszyć poniżej </w:t>
      </w:r>
      <w:r w:rsidR="00057E9A">
        <w:t>Granicy Błędu</w:t>
      </w:r>
      <w:r w:rsidR="00FE6E98">
        <w:t>.</w:t>
      </w:r>
      <w:r w:rsidR="00057E9A">
        <w:t xml:space="preserve"> Głównym celem </w:t>
      </w:r>
      <w:r w:rsidR="00112384">
        <w:t>P</w:t>
      </w:r>
      <w:r w:rsidR="00057E9A">
        <w:t xml:space="preserve">rzedsięwzięcia jest osiągnięcie najlepszych wartości </w:t>
      </w:r>
      <w:r w:rsidR="00112384">
        <w:t>W</w:t>
      </w:r>
      <w:r w:rsidR="00057E9A">
        <w:t xml:space="preserve">ymagań </w:t>
      </w:r>
      <w:r w:rsidR="00112384">
        <w:t>K</w:t>
      </w:r>
      <w:r w:rsidR="00057E9A">
        <w:t>onkursowych przez W</w:t>
      </w:r>
      <w:r w:rsidR="00112384">
        <w:t>ykonawcę</w:t>
      </w:r>
      <w:r w:rsidR="00057E9A">
        <w:t xml:space="preserve">. W toku realizacji </w:t>
      </w:r>
      <w:r w:rsidR="00112384">
        <w:t>P</w:t>
      </w:r>
      <w:r w:rsidR="00057E9A">
        <w:t>rzedsięwzięcia W</w:t>
      </w:r>
      <w:r w:rsidR="00112384">
        <w:t>ykonawc</w:t>
      </w:r>
      <w:r w:rsidR="00057E9A">
        <w:t xml:space="preserve">y rywalizują ze sobą oferowanymi wartościami </w:t>
      </w:r>
      <w:r w:rsidR="00112384">
        <w:t>W</w:t>
      </w:r>
      <w:r w:rsidR="00057E9A">
        <w:t xml:space="preserve">ymagań </w:t>
      </w:r>
      <w:r w:rsidR="00112384">
        <w:t>K</w:t>
      </w:r>
      <w:r w:rsidR="00057E9A">
        <w:t>onkursowych.</w:t>
      </w:r>
    </w:p>
    <w:tbl>
      <w:tblPr>
        <w:tblStyle w:val="Tabela-Siatka"/>
        <w:tblW w:w="15677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1695"/>
        <w:gridCol w:w="2126"/>
        <w:gridCol w:w="2835"/>
        <w:gridCol w:w="6946"/>
        <w:gridCol w:w="1365"/>
      </w:tblGrid>
      <w:tr w:rsidR="00E1435C" w:rsidRPr="00292CA0" w14:paraId="686C44B1" w14:textId="77777777" w:rsidTr="13236199">
        <w:trPr>
          <w:jc w:val="center"/>
        </w:trPr>
        <w:tc>
          <w:tcPr>
            <w:tcW w:w="710" w:type="dxa"/>
            <w:shd w:val="clear" w:color="auto" w:fill="C5E0B3" w:themeFill="accent6" w:themeFillTint="66"/>
          </w:tcPr>
          <w:p w14:paraId="320A1A57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695" w:type="dxa"/>
            <w:shd w:val="clear" w:color="auto" w:fill="C5E0B3" w:themeFill="accent6" w:themeFillTint="66"/>
          </w:tcPr>
          <w:p w14:paraId="48A14C61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14:paraId="6EFBF7BB" w14:textId="314A0256" w:rsidR="00E1435C" w:rsidRPr="00005801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005801">
              <w:rPr>
                <w:b/>
                <w:sz w:val="20"/>
                <w:szCs w:val="20"/>
              </w:rPr>
              <w:t xml:space="preserve">Nazwa </w:t>
            </w:r>
            <w:r w:rsidR="00FE6E98">
              <w:rPr>
                <w:b/>
                <w:sz w:val="20"/>
                <w:szCs w:val="20"/>
              </w:rPr>
              <w:t>W</w:t>
            </w:r>
            <w:r w:rsidRPr="00005801">
              <w:rPr>
                <w:b/>
                <w:sz w:val="20"/>
                <w:szCs w:val="20"/>
              </w:rPr>
              <w:t xml:space="preserve">ymagania </w:t>
            </w:r>
            <w:r w:rsidR="00FE6E98">
              <w:rPr>
                <w:b/>
                <w:sz w:val="20"/>
                <w:szCs w:val="20"/>
              </w:rPr>
              <w:t>K</w:t>
            </w:r>
            <w:r w:rsidRPr="00005801">
              <w:rPr>
                <w:b/>
                <w:sz w:val="20"/>
                <w:szCs w:val="20"/>
              </w:rPr>
              <w:t>onkursowego</w:t>
            </w:r>
          </w:p>
        </w:tc>
        <w:tc>
          <w:tcPr>
            <w:tcW w:w="2835" w:type="dxa"/>
            <w:shd w:val="clear" w:color="auto" w:fill="C5E0B3" w:themeFill="accent6" w:themeFillTint="66"/>
          </w:tcPr>
          <w:p w14:paraId="535BC09C" w14:textId="178F0F04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Opis </w:t>
            </w:r>
            <w:r w:rsidR="00FE6E98">
              <w:rPr>
                <w:b/>
                <w:sz w:val="20"/>
                <w:szCs w:val="20"/>
              </w:rPr>
              <w:t>W</w:t>
            </w:r>
            <w:r w:rsidRPr="00292CA0">
              <w:rPr>
                <w:b/>
                <w:sz w:val="20"/>
                <w:szCs w:val="20"/>
              </w:rPr>
              <w:t xml:space="preserve">ymagania </w:t>
            </w:r>
            <w:r w:rsidR="00FE6E98">
              <w:rPr>
                <w:b/>
                <w:sz w:val="20"/>
                <w:szCs w:val="20"/>
              </w:rPr>
              <w:t>K</w:t>
            </w:r>
            <w:r w:rsidRPr="00292CA0">
              <w:rPr>
                <w:b/>
                <w:sz w:val="20"/>
                <w:szCs w:val="20"/>
              </w:rPr>
              <w:t>onkursowego</w:t>
            </w:r>
          </w:p>
        </w:tc>
        <w:tc>
          <w:tcPr>
            <w:tcW w:w="6946" w:type="dxa"/>
            <w:shd w:val="clear" w:color="auto" w:fill="C5E0B3" w:themeFill="accent6" w:themeFillTint="66"/>
          </w:tcPr>
          <w:p w14:paraId="01F90E4C" w14:textId="77777777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Metoda liczenia parametru przez Wykonawcę:</w:t>
            </w:r>
          </w:p>
        </w:tc>
        <w:tc>
          <w:tcPr>
            <w:tcW w:w="1365" w:type="dxa"/>
            <w:shd w:val="clear" w:color="auto" w:fill="C5E0B3" w:themeFill="accent6" w:themeFillTint="66"/>
          </w:tcPr>
          <w:p w14:paraId="4AA6231F" w14:textId="25162838" w:rsidR="00E1435C" w:rsidRPr="00292CA0" w:rsidRDefault="00E1435C" w:rsidP="00292C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Dopuszczalna Granica Błędu</w:t>
            </w:r>
          </w:p>
        </w:tc>
      </w:tr>
      <w:tr w:rsidR="00E1435C" w:rsidRPr="00292CA0" w14:paraId="69EFBC30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C941A5D" w14:textId="77777777" w:rsidR="00E1435C" w:rsidRPr="00292CA0" w:rsidRDefault="00E1435C" w:rsidP="00226FEC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78C41003" w14:textId="77777777" w:rsidR="00E1435C" w:rsidRPr="00292CA0" w:rsidRDefault="00E1435C" w:rsidP="00292CA0">
            <w:pPr>
              <w:rPr>
                <w:b/>
                <w:bCs/>
                <w:sz w:val="20"/>
                <w:szCs w:val="20"/>
              </w:rPr>
            </w:pPr>
            <w:r w:rsidRPr="00292CA0">
              <w:rPr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126" w:type="dxa"/>
          </w:tcPr>
          <w:p w14:paraId="14A74611" w14:textId="5A9BFA61" w:rsidR="00E1435C" w:rsidRPr="00005801" w:rsidRDefault="00E1435C" w:rsidP="00E1435C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Wydajność produkcji metanu</w:t>
            </w:r>
          </w:p>
        </w:tc>
        <w:tc>
          <w:tcPr>
            <w:tcW w:w="2835" w:type="dxa"/>
          </w:tcPr>
          <w:p w14:paraId="7037C121" w14:textId="709D9DF7" w:rsidR="00E1435C" w:rsidRPr="00292CA0" w:rsidRDefault="00057E9A" w:rsidP="00F67854">
            <w:pPr>
              <w:rPr>
                <w:rFonts w:ascii="Calibri" w:eastAsia="Calibri" w:hAnsi="Calibri" w:cs="Times New Roman"/>
                <w:strike/>
                <w:sz w:val="20"/>
                <w:szCs w:val="20"/>
                <w:lang w:eastAsia="pl-PL"/>
              </w:rPr>
            </w:pP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Celem 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Przedsięwzię</w:t>
            </w:r>
            <w:r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cia jest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aby opracowywana Technologia wykazywała jak najwyższą produkcję metanu w przeliczeniu na jednostkę wprowadzanej suchej masy organicznej wariantu substratowego w warunkach pracy zapewniających dla Biogazowni osiągnięcie </w:t>
            </w:r>
            <w:r w:rsidR="002D02E4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produkcji biogazu</w:t>
            </w:r>
            <w:r w:rsidR="6D3A8A4D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499 kW 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(w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0905956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79E78F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7B2EEF15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00C17F52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E1435C" w:rsidRPr="296E7F0A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stabilną produkcję biogazu</w:t>
            </w:r>
            <w:ins w:id="35" w:author="Autor">
              <w:r w:rsidR="001737A6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  <w:r w:rsidR="001737A6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przez co najmniej 8000 godzin w skali roku</w:t>
              </w:r>
              <w:r w:rsidR="001737A6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.</w:t>
              </w:r>
            </w:ins>
            <w:del w:id="36" w:author="Autor">
              <w:r w:rsidR="00E1435C" w:rsidRPr="296E7F0A" w:rsidDel="001737A6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.</w:delText>
              </w:r>
            </w:del>
          </w:p>
        </w:tc>
        <w:tc>
          <w:tcPr>
            <w:tcW w:w="6946" w:type="dxa"/>
          </w:tcPr>
          <w:p w14:paraId="25F90FB8" w14:textId="4169E15C" w:rsidR="00E1435C" w:rsidRPr="00292CA0" w:rsidRDefault="00E1435C" w:rsidP="00292CA0">
            <w:pPr>
              <w:rPr>
                <w:rFonts w:ascii="Calibri" w:hAnsi="Calibri" w:cs="Segoe UI"/>
                <w:sz w:val="20"/>
                <w:szCs w:val="20"/>
              </w:rPr>
            </w:pPr>
            <w:r w:rsidRPr="0E43C624">
              <w:rPr>
                <w:rFonts w:ascii="Calibri" w:eastAsia="Calibri" w:hAnsi="Calibri" w:cs="Calibri"/>
                <w:sz w:val="20"/>
                <w:szCs w:val="20"/>
              </w:rPr>
              <w:t>Parametr konkursowy „Wydajność produkcji metanu” określa</w:t>
            </w:r>
            <w:r w:rsidR="57F1BB51"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dla Demonstratora Technologii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produkcję metanu w odniesieniu do łącznej suchej masy organicznej (</w:t>
            </w:r>
            <w:proofErr w:type="spellStart"/>
            <w:r w:rsidRPr="0E43C624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.) zawartej w substratach wprowadzonych do Bioreaktorów w ramach poszczególnych wariantów substratowych (w warunkach stabilnej pracy </w:t>
            </w:r>
            <w:r w:rsidR="518B24ED" w:rsidRPr="0E43C624">
              <w:rPr>
                <w:rFonts w:ascii="Calibri" w:eastAsia="Calibri" w:hAnsi="Calibri" w:cs="Calibri"/>
                <w:sz w:val="20"/>
                <w:szCs w:val="20"/>
              </w:rPr>
              <w:t>Demonstratora Technologii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>).</w:t>
            </w:r>
          </w:p>
          <w:p w14:paraId="5EDCBBB7" w14:textId="77777777" w:rsidR="00E1435C" w:rsidRPr="00292CA0" w:rsidRDefault="00E1435C" w:rsidP="00292CA0">
            <w:r w:rsidRPr="00292CA0">
              <w:rPr>
                <w:rFonts w:ascii="Segoe UI" w:eastAsia="Segoe UI" w:hAnsi="Segoe UI" w:cs="Segoe UI"/>
                <w:sz w:val="18"/>
                <w:szCs w:val="18"/>
              </w:rPr>
              <w:t xml:space="preserve"> </w:t>
            </w:r>
          </w:p>
          <w:p w14:paraId="551A4C52" w14:textId="56668886" w:rsidR="00E1435C" w:rsidRPr="00292CA0" w:rsidRDefault="002F5E53" w:rsidP="0E43C624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E43C624">
              <w:rPr>
                <w:rFonts w:ascii="Calibri" w:eastAsia="Calibri" w:hAnsi="Calibri" w:cs="Calibri"/>
                <w:sz w:val="20"/>
                <w:szCs w:val="20"/>
              </w:rPr>
              <w:t>„Wydajność produkcji metanu”</w:t>
            </w:r>
            <w:r w:rsidR="1C2FC1EA"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jest liczona</w:t>
            </w:r>
            <w:r w:rsidRPr="0E43C624">
              <w:rPr>
                <w:rFonts w:ascii="Calibri" w:eastAsia="Calibri" w:hAnsi="Calibri" w:cs="Calibri"/>
                <w:sz w:val="20"/>
                <w:szCs w:val="20"/>
              </w:rPr>
              <w:t xml:space="preserve"> zgodnie z następującym opisem:</w:t>
            </w:r>
          </w:p>
          <w:p w14:paraId="6CEED4C1" w14:textId="273DA66B" w:rsidR="00E1435C" w:rsidRPr="00292CA0" w:rsidRDefault="00BC0066" w:rsidP="0E43C624">
            <w:pPr>
              <w:numPr>
                <w:ilvl w:val="0"/>
                <w:numId w:val="1"/>
              </w:numPr>
              <w:contextualSpacing/>
              <w:rPr>
                <w:rFonts w:eastAsiaTheme="minorEastAsia"/>
                <w:sz w:val="20"/>
                <w:szCs w:val="20"/>
              </w:rPr>
            </w:pPr>
            <w:r w:rsidRPr="0E43C624">
              <w:rPr>
                <w:sz w:val="20"/>
                <w:szCs w:val="20"/>
              </w:rPr>
              <w:t>„Wydajność produkcji metanu” na t</w:t>
            </w:r>
            <w:r w:rsidR="00432F77" w:rsidRPr="0E43C624">
              <w:rPr>
                <w:sz w:val="20"/>
                <w:szCs w:val="20"/>
              </w:rPr>
              <w:t>onę</w:t>
            </w:r>
            <w:r w:rsidR="00993E89" w:rsidRPr="0E43C624">
              <w:rPr>
                <w:sz w:val="20"/>
                <w:szCs w:val="20"/>
              </w:rPr>
              <w:t xml:space="preserve"> suchej masy organicznej</w:t>
            </w:r>
            <w:r w:rsidRPr="0E43C624">
              <w:rPr>
                <w:sz w:val="20"/>
                <w:szCs w:val="20"/>
              </w:rPr>
              <w:t xml:space="preserve"> oblicza</w:t>
            </w:r>
            <w:r w:rsidR="00993E89" w:rsidRPr="0E43C624">
              <w:rPr>
                <w:sz w:val="20"/>
                <w:szCs w:val="20"/>
              </w:rPr>
              <w:t xml:space="preserve"> się</w:t>
            </w:r>
            <w:r w:rsidRPr="0E43C624">
              <w:rPr>
                <w:sz w:val="20"/>
                <w:szCs w:val="20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jako</w:t>
            </w:r>
            <w:r w:rsidR="00E1435C" w:rsidRPr="0E43C624">
              <w:rPr>
                <w:sz w:val="20"/>
                <w:szCs w:val="20"/>
              </w:rPr>
              <w:t xml:space="preserve"> </w:t>
            </w:r>
            <w:r w:rsidR="002F5E53" w:rsidRPr="0E43C624">
              <w:rPr>
                <w:sz w:val="20"/>
                <w:szCs w:val="20"/>
              </w:rPr>
              <w:t xml:space="preserve">ilość </w:t>
            </w:r>
            <w:r w:rsidR="00E1435C" w:rsidRPr="0E43C624">
              <w:rPr>
                <w:sz w:val="20"/>
                <w:szCs w:val="20"/>
              </w:rPr>
              <w:t xml:space="preserve">metanu </w:t>
            </w:r>
            <w:r w:rsidR="00432F77" w:rsidRPr="0E43C624">
              <w:rPr>
                <w:sz w:val="20"/>
                <w:szCs w:val="20"/>
              </w:rPr>
              <w:t xml:space="preserve">produkowanego z każdego z ośmiu wariantów substratowych (opisanych w Załączniku nr 7 do Regulaminu) </w:t>
            </w:r>
            <w:r w:rsidR="00E1435C" w:rsidRPr="0E43C624">
              <w:rPr>
                <w:sz w:val="20"/>
                <w:szCs w:val="20"/>
              </w:rPr>
              <w:t xml:space="preserve">w przeliczeniu na ilość wprowadzanej suchej masy </w:t>
            </w:r>
            <w:r w:rsidR="00432F77" w:rsidRPr="0E43C624">
              <w:rPr>
                <w:sz w:val="20"/>
                <w:szCs w:val="20"/>
              </w:rPr>
              <w:t xml:space="preserve">organicznej </w:t>
            </w:r>
            <w:r w:rsidR="00993E89" w:rsidRPr="0E43C624">
              <w:rPr>
                <w:sz w:val="20"/>
                <w:szCs w:val="20"/>
              </w:rPr>
              <w:t>danego wariantu substratowego</w:t>
            </w:r>
            <w:r w:rsidR="00832E7D">
              <w:rPr>
                <w:sz w:val="20"/>
                <w:szCs w:val="20"/>
              </w:rPr>
              <w:t xml:space="preserve"> (wzór wskazano poniżej)</w:t>
            </w:r>
            <w:r w:rsidR="00432F77" w:rsidRPr="0E43C624">
              <w:rPr>
                <w:sz w:val="20"/>
                <w:szCs w:val="20"/>
              </w:rPr>
              <w:t xml:space="preserve">. Zamawiający wymaga określenia wydajności produkcji metanu </w:t>
            </w:r>
            <w:r w:rsidRPr="0E43C624">
              <w:rPr>
                <w:sz w:val="20"/>
                <w:szCs w:val="20"/>
              </w:rPr>
              <w:t>osobno</w:t>
            </w:r>
            <w:r w:rsidR="00E1435C" w:rsidRPr="0E43C624">
              <w:rPr>
                <w:sz w:val="20"/>
                <w:szCs w:val="20"/>
              </w:rPr>
              <w:t xml:space="preserve"> dla każdego z ośmiu wariantów substratowych określonych w Załączniku nr 7 (osiem wartości) z dokładnością do 1 m</w:t>
            </w:r>
            <w:r w:rsidR="00E1435C" w:rsidRPr="0E43C624">
              <w:rPr>
                <w:sz w:val="20"/>
                <w:szCs w:val="20"/>
                <w:vertAlign w:val="superscript"/>
              </w:rPr>
              <w:t>3</w:t>
            </w:r>
            <w:r w:rsidR="00432F77" w:rsidRPr="0E43C624">
              <w:rPr>
                <w:sz w:val="20"/>
                <w:szCs w:val="20"/>
                <w:vertAlign w:val="superscript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stosując oznaczenie PCH</w:t>
            </w:r>
            <w:r w:rsidR="00432F77" w:rsidRPr="0E43C624">
              <w:rPr>
                <w:sz w:val="16"/>
                <w:szCs w:val="16"/>
                <w:vertAlign w:val="subscript"/>
              </w:rPr>
              <w:t xml:space="preserve">4 </w:t>
            </w:r>
            <w:del w:id="37" w:author="Autor">
              <w:r w:rsidR="00432F77" w:rsidRPr="0E43C624" w:rsidDel="0088582A">
                <w:rPr>
                  <w:sz w:val="16"/>
                  <w:szCs w:val="16"/>
                  <w:vertAlign w:val="subscript"/>
                </w:rPr>
                <w:delText>wx</w:delText>
              </w:r>
            </w:del>
            <w:proofErr w:type="spellStart"/>
            <w:ins w:id="38" w:author="Autor">
              <w:r w:rsidR="0088582A">
                <w:rPr>
                  <w:sz w:val="16"/>
                  <w:szCs w:val="16"/>
                  <w:vertAlign w:val="subscript"/>
                </w:rPr>
                <w:t>Wx</w:t>
              </w:r>
            </w:ins>
            <w:proofErr w:type="spellEnd"/>
            <w:r w:rsidR="00432F77" w:rsidRPr="0E43C624">
              <w:rPr>
                <w:sz w:val="16"/>
                <w:szCs w:val="16"/>
                <w:vertAlign w:val="subscript"/>
              </w:rPr>
              <w:t xml:space="preserve"> </w:t>
            </w:r>
            <w:r w:rsidR="00432F77" w:rsidRPr="0E43C624">
              <w:rPr>
                <w:sz w:val="20"/>
                <w:szCs w:val="20"/>
              </w:rPr>
              <w:t>[Nm</w:t>
            </w:r>
            <w:r w:rsidR="00432F77" w:rsidRPr="0E43C624">
              <w:rPr>
                <w:sz w:val="16"/>
                <w:szCs w:val="16"/>
                <w:vertAlign w:val="superscript"/>
              </w:rPr>
              <w:t>3</w:t>
            </w:r>
            <w:r w:rsidR="00432F77" w:rsidRPr="0E43C624">
              <w:rPr>
                <w:sz w:val="20"/>
                <w:szCs w:val="20"/>
              </w:rPr>
              <w:t xml:space="preserve">/t </w:t>
            </w:r>
            <w:proofErr w:type="spellStart"/>
            <w:r w:rsidR="00432F77" w:rsidRPr="0E43C624">
              <w:rPr>
                <w:sz w:val="20"/>
                <w:szCs w:val="20"/>
              </w:rPr>
              <w:t>s.m.o</w:t>
            </w:r>
            <w:proofErr w:type="spellEnd"/>
            <w:r w:rsidR="00432F77" w:rsidRPr="0E43C624">
              <w:rPr>
                <w:sz w:val="20"/>
                <w:szCs w:val="20"/>
              </w:rPr>
              <w:t>.]</w:t>
            </w:r>
            <w:r w:rsidR="00832E7D">
              <w:rPr>
                <w:sz w:val="20"/>
                <w:szCs w:val="20"/>
              </w:rPr>
              <w:t>.</w:t>
            </w:r>
            <w:r w:rsidR="00432F77" w:rsidRPr="0E43C624">
              <w:rPr>
                <w:sz w:val="20"/>
                <w:szCs w:val="20"/>
              </w:rPr>
              <w:t xml:space="preserve"> Określone przez </w:t>
            </w:r>
            <w:r w:rsidR="00832E7D" w:rsidRPr="0E43C624">
              <w:rPr>
                <w:sz w:val="20"/>
                <w:szCs w:val="20"/>
              </w:rPr>
              <w:t>W</w:t>
            </w:r>
            <w:r w:rsidR="00832E7D">
              <w:rPr>
                <w:sz w:val="20"/>
                <w:szCs w:val="20"/>
              </w:rPr>
              <w:t>ykonawc</w:t>
            </w:r>
            <w:r w:rsidR="00832E7D" w:rsidRPr="0E43C624">
              <w:rPr>
                <w:sz w:val="20"/>
                <w:szCs w:val="20"/>
              </w:rPr>
              <w:t xml:space="preserve">ę </w:t>
            </w:r>
            <w:r w:rsidR="00432F77" w:rsidRPr="0E43C624">
              <w:rPr>
                <w:sz w:val="20"/>
                <w:szCs w:val="20"/>
              </w:rPr>
              <w:t xml:space="preserve">wartości wydajności produkcji metanu, są celem, który </w:t>
            </w:r>
            <w:r w:rsidR="00832E7D" w:rsidRPr="0E43C624">
              <w:rPr>
                <w:sz w:val="20"/>
                <w:szCs w:val="20"/>
              </w:rPr>
              <w:t>W</w:t>
            </w:r>
            <w:r w:rsidR="00832E7D">
              <w:rPr>
                <w:sz w:val="20"/>
                <w:szCs w:val="20"/>
              </w:rPr>
              <w:t>ykonawc</w:t>
            </w:r>
            <w:r w:rsidR="00832E7D" w:rsidRPr="0E43C624">
              <w:rPr>
                <w:sz w:val="20"/>
                <w:szCs w:val="20"/>
              </w:rPr>
              <w:t xml:space="preserve">a </w:t>
            </w:r>
            <w:r w:rsidR="00432F77" w:rsidRPr="0E43C624">
              <w:rPr>
                <w:sz w:val="20"/>
                <w:szCs w:val="20"/>
              </w:rPr>
              <w:t xml:space="preserve">w ramach realizacji </w:t>
            </w:r>
            <w:r w:rsidR="00905956" w:rsidRPr="0E43C624">
              <w:rPr>
                <w:sz w:val="20"/>
                <w:szCs w:val="20"/>
              </w:rPr>
              <w:t>Przedsięwzię</w:t>
            </w:r>
            <w:r w:rsidR="00432F77" w:rsidRPr="0E43C624">
              <w:rPr>
                <w:sz w:val="20"/>
                <w:szCs w:val="20"/>
              </w:rPr>
              <w:t xml:space="preserve">cia </w:t>
            </w:r>
            <w:r w:rsidR="00993E89" w:rsidRPr="0E43C624">
              <w:rPr>
                <w:sz w:val="20"/>
                <w:szCs w:val="20"/>
              </w:rPr>
              <w:t>i opracowywanej T</w:t>
            </w:r>
            <w:r w:rsidR="006D23CA" w:rsidRPr="0E43C624">
              <w:rPr>
                <w:sz w:val="20"/>
                <w:szCs w:val="20"/>
              </w:rPr>
              <w:t xml:space="preserve">echnologii </w:t>
            </w:r>
            <w:r w:rsidR="00432F77" w:rsidRPr="0E43C624">
              <w:rPr>
                <w:sz w:val="20"/>
                <w:szCs w:val="20"/>
              </w:rPr>
              <w:t>musi uzyskać (lub polepszyć).</w:t>
            </w:r>
          </w:p>
          <w:p w14:paraId="2164F0B1" w14:textId="77777777" w:rsidR="00E1435C" w:rsidRPr="00292CA0" w:rsidRDefault="00E1435C" w:rsidP="00BC0066">
            <w:pPr>
              <w:ind w:left="360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1C501AED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 </w:t>
            </w:r>
          </w:p>
          <w:p w14:paraId="4825C632" w14:textId="77777777" w:rsidR="00E1435C" w:rsidRPr="00292CA0" w:rsidRDefault="00E1435C" w:rsidP="00292CA0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</w:p>
          <w:p w14:paraId="6C314CAB" w14:textId="1C4AE4C6" w:rsidR="00E1435C" w:rsidRPr="00292CA0" w:rsidRDefault="001737A6" w:rsidP="00292CA0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4 </m:t>
                    </m:r>
                    <m:r>
                      <w:ins w:id="39" w:author="Autor">
                        <w:rPr>
                          <w:rFonts w:ascii="Cambria Math" w:eastAsia="Calibri" w:hAnsi="Cambria Math" w:cs="Times New Roman"/>
                          <w:sz w:val="20"/>
                          <w:lang w:eastAsia="pl-PL"/>
                        </w:rPr>
                        <m:t>W</m:t>
                      </w:ins>
                    </m:r>
                    <m:r>
                      <w:del w:id="40" w:author="Autor">
                        <w:rPr>
                          <w:rFonts w:ascii="Cambria Math" w:eastAsia="Calibri" w:hAnsi="Cambria Math" w:cs="Times New Roman"/>
                          <w:sz w:val="20"/>
                          <w:lang w:eastAsia="pl-PL"/>
                        </w:rPr>
                        <m:t>w</m:t>
                      </w:del>
                    </m:r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x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d </m:t>
                        </m:r>
                        <m:r>
                          <w:ins w:id="41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W</m:t>
                          </w:ins>
                        </m:r>
                        <m:r>
                          <w:del w:id="42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w</m:t>
                          </w:del>
                        </m:r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x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smo</m:t>
                        </m:r>
                      </m:e>
                      <m:sub>
                        <m:r>
                          <w:ins w:id="43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W</m:t>
                          </w:ins>
                        </m:r>
                        <m:r>
                          <w:del w:id="44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w</m:t>
                          </w:del>
                        </m:r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smo</m:t>
                        </m:r>
                      </m:den>
                    </m:f>
                  </m:e>
                </m:d>
              </m:oMath>
            </m:oMathPara>
          </w:p>
          <w:p w14:paraId="3A573A87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3F6D1101" w14:textId="77777777" w:rsidR="00E1435C" w:rsidRPr="00292CA0" w:rsidRDefault="00E1435C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56322389" w14:textId="6844C906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4 </w:t>
            </w:r>
            <w:del w:id="45" w:author="Autor">
              <w:r w:rsidRPr="00292CA0" w:rsidDel="0088582A">
                <w:rPr>
                  <w:rFonts w:ascii="Calibri" w:eastAsia="Calibri" w:hAnsi="Calibri" w:cs="Calibri"/>
                  <w:i/>
                  <w:iCs/>
                  <w:sz w:val="16"/>
                  <w:szCs w:val="16"/>
                  <w:vertAlign w:val="subscript"/>
                </w:rPr>
                <w:delText>wx</w:delText>
              </w:r>
            </w:del>
            <w:proofErr w:type="spellStart"/>
            <w:ins w:id="46" w:author="Autor">
              <w:r w:rsidR="0088582A">
                <w:rPr>
                  <w:rFonts w:ascii="Calibri" w:eastAsia="Calibri" w:hAnsi="Calibri" w:cs="Calibri"/>
                  <w:i/>
                  <w:iCs/>
                  <w:sz w:val="16"/>
                  <w:szCs w:val="16"/>
                  <w:vertAlign w:val="subscript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średnią objętość metanu </w:t>
            </w:r>
            <w:r w:rsidR="00BC0066">
              <w:rPr>
                <w:rFonts w:ascii="Calibri" w:eastAsia="Calibri" w:hAnsi="Calibri" w:cs="Calibri"/>
                <w:sz w:val="20"/>
                <w:szCs w:val="20"/>
              </w:rPr>
              <w:t>produkowanego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na tonę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wprowadzonej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del w:id="47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48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5C8A263E" w14:textId="77777777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3AEA12CF" w14:textId="1A5FF20D" w:rsidR="00E1435C" w:rsidRPr="00292CA0" w:rsidRDefault="00E1435C" w:rsidP="00292CA0">
            <w:pP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V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d</w:t>
            </w:r>
            <w:proofErr w:type="spellEnd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del w:id="49" w:author="Autor">
              <w:r w:rsidRPr="00292CA0" w:rsidDel="0088582A">
                <w:rPr>
                  <w:rFonts w:ascii="Calibri" w:eastAsia="Calibri" w:hAnsi="Calibri" w:cs="Calibri"/>
                  <w:i/>
                  <w:iCs/>
                  <w:sz w:val="20"/>
                  <w:szCs w:val="20"/>
                  <w:vertAlign w:val="subscript"/>
                </w:rPr>
                <w:delText>wx</w:delText>
              </w:r>
            </w:del>
            <w:proofErr w:type="spellStart"/>
            <w:ins w:id="50" w:author="Autor">
              <w:r w:rsidR="0088582A">
                <w:rPr>
                  <w:rFonts w:ascii="Calibri" w:eastAsia="Calibri" w:hAnsi="Calibri" w:cs="Calibri"/>
                  <w:i/>
                  <w:iCs/>
                  <w:sz w:val="20"/>
                  <w:szCs w:val="20"/>
                  <w:vertAlign w:val="subscript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- oznacza objętość metanu wytwarzanego w z wariantu substratowego </w:t>
            </w:r>
            <w:del w:id="51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52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/d],</w:t>
            </w:r>
          </w:p>
          <w:p w14:paraId="40E05376" w14:textId="77777777" w:rsidR="00E1435C" w:rsidRPr="00292CA0" w:rsidRDefault="00E1435C" w:rsidP="00292CA0"/>
          <w:p w14:paraId="78EE9B8C" w14:textId="34F886FA" w:rsidR="00E1435C" w:rsidRPr="00292CA0" w:rsidRDefault="00E1435C" w:rsidP="00292CA0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del w:id="53" w:author="Autor">
              <w:r w:rsidRPr="00292CA0" w:rsidDel="0088582A">
                <w:rPr>
                  <w:rFonts w:ascii="Calibri" w:eastAsia="Calibri" w:hAnsi="Calibri" w:cs="Calibri"/>
                  <w:i/>
                  <w:iCs/>
                  <w:sz w:val="20"/>
                  <w:szCs w:val="20"/>
                  <w:vertAlign w:val="subscript"/>
                </w:rPr>
                <w:delText>wx</w:delText>
              </w:r>
            </w:del>
            <w:ins w:id="54" w:author="Autor">
              <w:r w:rsidR="0088582A">
                <w:rPr>
                  <w:rFonts w:ascii="Calibri" w:eastAsia="Calibri" w:hAnsi="Calibri" w:cs="Calibri"/>
                  <w:i/>
                  <w:iCs/>
                  <w:sz w:val="20"/>
                  <w:szCs w:val="20"/>
                  <w:vertAlign w:val="subscript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łączna ilość suchej masy organicznej wszystkich substratów wprowadzanych do reaktora [t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./d] w ramach wariantu substratowego </w:t>
            </w:r>
            <w:del w:id="55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56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14:paraId="74D24736" w14:textId="77777777" w:rsidR="00E1435C" w:rsidRPr="00292CA0" w:rsidRDefault="00E1435C" w:rsidP="00292CA0"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4202DE79" w14:textId="1FD18006" w:rsidR="00E1435C" w:rsidRPr="00BC0066" w:rsidRDefault="00E1435C" w:rsidP="00292CA0">
            <w:pPr>
              <w:spacing w:line="257" w:lineRule="auto"/>
              <w:rPr>
                <w:iCs/>
                <w:sz w:val="20"/>
                <w:szCs w:val="20"/>
              </w:rPr>
            </w:pPr>
            <w:r w:rsidRPr="00BC0066">
              <w:rPr>
                <w:iCs/>
                <w:sz w:val="20"/>
                <w:szCs w:val="20"/>
              </w:rPr>
              <w:t xml:space="preserve"> </w:t>
            </w:r>
            <w:r w:rsidR="00BC0066" w:rsidRPr="00BC0066">
              <w:rPr>
                <w:iCs/>
                <w:sz w:val="20"/>
                <w:szCs w:val="20"/>
              </w:rPr>
              <w:t>oraz</w:t>
            </w:r>
          </w:p>
          <w:p w14:paraId="52E6FFDA" w14:textId="77777777" w:rsidR="00BC0066" w:rsidRPr="00292CA0" w:rsidRDefault="00BC0066" w:rsidP="00292CA0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4A95EF95" w14:textId="3D5EF093" w:rsidR="00095C17" w:rsidRPr="00095C17" w:rsidRDefault="00E1435C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>Obliczenie łącznej suchej masy organicznej</w:t>
            </w:r>
            <w:r w:rsidR="00095C17">
              <w:rPr>
                <w:i/>
                <w:iCs/>
                <w:sz w:val="20"/>
                <w:szCs w:val="20"/>
              </w:rPr>
              <w:t xml:space="preserve"> dla wariantu substratowego </w:t>
            </w:r>
            <w:del w:id="57" w:author="Autor">
              <w:r w:rsidR="00095C17" w:rsidDel="0088582A">
                <w:rPr>
                  <w:i/>
                  <w:iCs/>
                  <w:sz w:val="20"/>
                  <w:szCs w:val="20"/>
                </w:rPr>
                <w:delText>wx</w:delText>
              </w:r>
            </w:del>
            <w:proofErr w:type="spellStart"/>
            <w:ins w:id="58" w:author="Autor">
              <w:r w:rsidR="0088582A">
                <w:rPr>
                  <w:i/>
                  <w:iCs/>
                  <w:sz w:val="20"/>
                  <w:szCs w:val="20"/>
                </w:rPr>
                <w:t>Wx</w:t>
              </w:r>
            </w:ins>
            <w:proofErr w:type="spellEnd"/>
            <w:r w:rsidR="00095C17">
              <w:rPr>
                <w:i/>
                <w:iCs/>
                <w:sz w:val="20"/>
                <w:szCs w:val="20"/>
              </w:rPr>
              <w:t>:</w:t>
            </w:r>
          </w:p>
          <w:p w14:paraId="7515016A" w14:textId="31DC5430" w:rsidR="00095C17" w:rsidRPr="00292CA0" w:rsidRDefault="00095C17" w:rsidP="00095C17">
            <w:pPr>
              <w:spacing w:line="276" w:lineRule="auto"/>
              <w:ind w:left="393"/>
              <w:contextualSpacing/>
              <w:rPr>
                <w:rFonts w:eastAsia="Calibri"/>
                <w:sz w:val="21"/>
                <w:szCs w:val="21"/>
                <w:lang w:eastAsia="pl-PL" w:bidi="fa-IR"/>
              </w:rPr>
            </w:pPr>
            <w:r w:rsidRPr="00292CA0"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lang w:eastAsia="pl-PL" w:bidi="fa-IR"/>
                </w:rPr>
                <w:br/>
              </m:r>
            </m:oMath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smo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 xml:space="preserve"> </m:t>
                    </m:r>
                    <m:r>
                      <w:ins w:id="59" w:author="Autor">
                        <w:rPr>
                          <w:rFonts w:ascii="Cambria Math" w:eastAsia="Calibri" w:hAnsi="Cambria Math"/>
                          <w:sz w:val="21"/>
                          <w:szCs w:val="21"/>
                          <w:lang w:eastAsia="pl-PL" w:bidi="fa-IR"/>
                        </w:rPr>
                        <m:t>W</m:t>
                      </w:ins>
                    </m:r>
                    <m:r>
                      <w:del w:id="60" w:author="Autor">
                        <w:rPr>
                          <w:rFonts w:ascii="Cambria Math" w:eastAsia="Calibri" w:hAnsi="Cambria Math"/>
                          <w:sz w:val="21"/>
                          <w:szCs w:val="21"/>
                          <w:lang w:eastAsia="pl-PL" w:bidi="fa-IR"/>
                        </w:rPr>
                        <m:t>w</m:t>
                      </w:del>
                    </m:r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x</m:t>
                    </m:r>
                  </m:sub>
                </m:sSub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sm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∙smo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1 d</m:t>
                    </m:r>
                  </m:den>
                </m:f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t smo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  <w:p w14:paraId="41E43AFD" w14:textId="77777777" w:rsidR="00095C17" w:rsidRPr="00292CA0" w:rsidRDefault="00095C17" w:rsidP="00095C17">
            <w:pPr>
              <w:spacing w:line="276" w:lineRule="auto"/>
            </w:pPr>
          </w:p>
          <w:p w14:paraId="4AE0EABD" w14:textId="77777777" w:rsidR="00095C17" w:rsidRPr="00292CA0" w:rsidRDefault="00095C17" w:rsidP="00095C17">
            <w:pPr>
              <w:spacing w:line="276" w:lineRule="auto"/>
            </w:pPr>
            <w:r w:rsidRPr="00292CA0">
              <w:t>Gdzie:</w:t>
            </w:r>
          </w:p>
          <w:p w14:paraId="319A32C5" w14:textId="7E400360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 masa substratu i wprowadzanego do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reaktora w ramach wariantu substratowego </w:t>
            </w:r>
            <w:del w:id="61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62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[t] (określonego w Załączniku nr 7),</w:t>
            </w:r>
          </w:p>
          <w:p w14:paraId="039A8ECE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B652324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zawartość suchej masy substratu i (podana dla każdego z substratów w Załączniku nr 7), wyrażona w [%],</w:t>
            </w:r>
          </w:p>
          <w:p w14:paraId="5201FFA8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1B9B93B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– zawartość suchej masy organicznej substratu i (podana dla każdego z substratów w Załączniku nr 7), wyrażona jako [%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sm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],</w:t>
            </w:r>
          </w:p>
          <w:p w14:paraId="3D03E72C" w14:textId="77777777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C85B8C" w14:textId="78CE811E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i = 1 … n – liczba substratów w ramach wariantu substratowego </w:t>
            </w:r>
            <w:del w:id="63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64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(określona w Załączniku nr 7)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8DBB998" w14:textId="338C0C77" w:rsidR="00E1435C" w:rsidRPr="00292CA0" w:rsidRDefault="00E1435C" w:rsidP="00226FE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106BC281" w14:textId="5F0032A9" w:rsidR="00E1435C" w:rsidRPr="00292CA0" w:rsidRDefault="00430F21" w:rsidP="00292C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-20%</w:t>
            </w:r>
          </w:p>
        </w:tc>
      </w:tr>
      <w:tr w:rsidR="00095C17" w:rsidRPr="00292CA0" w14:paraId="22FDD091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2D135CF9" w14:textId="77777777" w:rsidR="00095C17" w:rsidRPr="00292CA0" w:rsidRDefault="00095C17" w:rsidP="00095C17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5AE286A2" w14:textId="27EB8F3E" w:rsidR="00095C17" w:rsidRPr="00292CA0" w:rsidRDefault="00095C17" w:rsidP="00095C1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6" w:type="dxa"/>
          </w:tcPr>
          <w:p w14:paraId="3F53EE50" w14:textId="29B142BD" w:rsidR="00095C17" w:rsidRPr="00005801" w:rsidRDefault="00095C17" w:rsidP="00095C17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produkcji biometanu</w:t>
            </w:r>
          </w:p>
        </w:tc>
        <w:tc>
          <w:tcPr>
            <w:tcW w:w="2835" w:type="dxa"/>
          </w:tcPr>
          <w:p w14:paraId="615C10B4" w14:textId="545D1FCF" w:rsidR="00095C17" w:rsidRPr="00292CA0" w:rsidRDefault="00095C17" w:rsidP="00F6785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aby opracowywana Technologia wykazywała jak najwyższą produkcję paliwa gazowego - biometanu (po odjęciu biogazu kierowanego na potrzeby własne) w przeliczeniu na jednostkę wprowadzanej suchej masy organicznej wariantu substratowego w warunkach pracy zapewniających dla Biogazowni osiągnięcie produkcji biogazu brutto stanowiącej ekwiwalent mocy elektrycznej 499 kW (w granicy </w:t>
            </w:r>
            <w:r w:rsidR="00F6785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Tolerancji Technologicznej</w:t>
            </w:r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(-5) %) oraz stabilną produkcję biogazu</w:t>
            </w:r>
            <w:ins w:id="65" w:author="Autor">
              <w:r w:rsidR="001737A6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 xml:space="preserve"> </w:t>
              </w:r>
              <w:r w:rsidR="001737A6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przez co najmniej 8000 godzin w skali roku</w:t>
              </w:r>
            </w:ins>
            <w:bookmarkStart w:id="66" w:name="_GoBack"/>
            <w:bookmarkEnd w:id="66"/>
            <w:r w:rsidRPr="00095C1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946" w:type="dxa"/>
          </w:tcPr>
          <w:p w14:paraId="308560BD" w14:textId="3EF7C68C" w:rsidR="00064E57" w:rsidRPr="00064E57" w:rsidRDefault="00064E57" w:rsidP="00095C1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Parametr konkursowy „Wydajność produkcji biometanu” określa produkcję paliwa gazowego - biometanu przez Demonstrator Technologii (produkcja biogazu netto) w odniesieniu do łącznej suchej masy organicznej (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s.m.o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.) zawartej w substratach wprowadzonych do Bioreaktorów w ramach poszczególnych wariantów substratowych (w warunkach stabilnej pracy Demonstratora Technologii).</w:t>
            </w:r>
          </w:p>
          <w:p w14:paraId="60D5F6FE" w14:textId="77777777" w:rsidR="00064E57" w:rsidRPr="00064E57" w:rsidRDefault="00064E57" w:rsidP="00095C17">
            <w:pPr>
              <w:rPr>
                <w:rFonts w:ascii="Calibri" w:eastAsiaTheme="minorEastAsia" w:hAnsi="Calibri" w:cs="Segoe UI"/>
                <w:sz w:val="18"/>
                <w:szCs w:val="18"/>
              </w:rPr>
            </w:pPr>
          </w:p>
          <w:p w14:paraId="1338C5B1" w14:textId="2B431EE3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Theme="minorEastAsia" w:hAnsi="Calibri" w:cs="Segoe UI"/>
                <w:sz w:val="18"/>
                <w:szCs w:val="18"/>
              </w:rPr>
              <w:t>„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Wydajność produkcji biometanu” jest liczona zgodnie z następującym opisem:</w:t>
            </w:r>
          </w:p>
          <w:p w14:paraId="4904B1A6" w14:textId="77777777" w:rsidR="00064E57" w:rsidRP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EB38510" w14:textId="253C56DC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„Wydajność produkcji biometanu” na tonę suchej masy organicznej oblicza się jako ilość biometanu produkowanego z każdego z ośmiu wariantów substratowych (opisanych w Załączniku nr 7 do Regulaminu) w przeliczeniu na ilość wprowadzanej suchej masy organicznej danego wariantu substratowego.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 określenia wydajności produkcji biometanu osobno dla każdego z ośmiu wariantów substratowych określonych w Załączniku nr 7 (osiem wartości) z dokładnością do 1 m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stosując oznaczenie PB </w:t>
            </w:r>
            <w:del w:id="67" w:author="Autor">
              <w:r w:rsidRPr="00064E57" w:rsidDel="0088582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delText>wx</w:delText>
              </w:r>
            </w:del>
            <w:proofErr w:type="spellStart"/>
            <w:ins w:id="68" w:author="Autor">
              <w:r w:rsidR="0088582A">
                <w:rPr>
                  <w:rFonts w:ascii="Calibri" w:eastAsia="Calibri" w:hAnsi="Calibri" w:cs="Times New Roman"/>
                  <w:sz w:val="20"/>
                  <w:szCs w:val="20"/>
                  <w:lang w:eastAsia="pl-PL"/>
                </w:rPr>
                <w:t>Wx</w:t>
              </w:r>
            </w:ins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[Nm</w:t>
            </w:r>
            <w:r w:rsidRPr="00F9564D">
              <w:rPr>
                <w:rFonts w:ascii="Calibri" w:eastAsia="Calibri" w:hAnsi="Calibri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/t </w:t>
            </w:r>
            <w:proofErr w:type="spellStart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s.m.o</w:t>
            </w:r>
            <w:proofErr w:type="spellEnd"/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.].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Określone przez </w:t>
            </w:r>
            <w:r w:rsidR="003C379C"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ykonawcę</w:t>
            </w:r>
            <w:r w:rsidR="003C379C"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wartości wydajności produkcji biometanu, są celem, który W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064E5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realizacji Przedsięwzięcia i opracowywanej Technologii musi uzyskać (lub polepszyć).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0"/>
                  <w:szCs w:val="20"/>
                  <w:lang w:eastAsia="pl-PL"/>
                </w:rPr>
                <m:t xml:space="preserve"> </m:t>
              </m:r>
            </m:oMath>
          </w:p>
          <w:p w14:paraId="54560F82" w14:textId="77777777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3627ADCB" w14:textId="77777777" w:rsid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0C5A3B3" w14:textId="3EA2450D" w:rsidR="00095C17" w:rsidRPr="00064E57" w:rsidRDefault="00064E57" w:rsidP="00064E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Przykład obliczeń: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</m:oMath>
          </w:p>
          <w:p w14:paraId="0925BCFB" w14:textId="77777777" w:rsidR="00095C17" w:rsidRPr="00292CA0" w:rsidRDefault="00095C17" w:rsidP="00095C17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</w:p>
          <w:p w14:paraId="07CFB072" w14:textId="3F74BFB8" w:rsidR="00095C17" w:rsidRPr="00292CA0" w:rsidRDefault="001737A6" w:rsidP="00095C17">
            <w:pPr>
              <w:contextualSpacing/>
              <w:rPr>
                <w:rFonts w:ascii="Calibri" w:eastAsia="Calibri" w:hAnsi="Calibri" w:cs="Times New Roman"/>
                <w:i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PB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 </m:t>
                    </m:r>
                    <m:r>
                      <w:ins w:id="69" w:author="Autor">
                        <w:rPr>
                          <w:rFonts w:ascii="Cambria Math" w:eastAsia="Calibri" w:hAnsi="Cambria Math" w:cs="Times New Roman"/>
                          <w:sz w:val="20"/>
                          <w:lang w:eastAsia="pl-PL"/>
                        </w:rPr>
                        <m:t>W</m:t>
                      </w:ins>
                    </m:r>
                    <m:r>
                      <w:del w:id="70" w:author="Autor">
                        <w:rPr>
                          <w:rFonts w:ascii="Cambria Math" w:eastAsia="Calibri" w:hAnsi="Cambria Math" w:cs="Times New Roman"/>
                          <w:sz w:val="20"/>
                          <w:lang w:eastAsia="pl-PL"/>
                        </w:rPr>
                        <m:t>w</m:t>
                      </w:del>
                    </m:r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x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 xml:space="preserve">B netto </m:t>
                        </m:r>
                        <m:r>
                          <w:ins w:id="71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W</m:t>
                          </w:ins>
                        </m:r>
                        <m:r>
                          <w:del w:id="72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w</m:t>
                          </w:del>
                        </m:r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 xml:space="preserve">*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4D5156"/>
                        <w:sz w:val="21"/>
                        <w:szCs w:val="21"/>
                        <w:shd w:val="clear" w:color="auto" w:fill="FFFFFF"/>
                      </w:rPr>
                      <m:t>η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smo</m:t>
                        </m:r>
                      </m:e>
                      <m:sub>
                        <m:r>
                          <w:ins w:id="73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W</m:t>
                          </w:ins>
                        </m:r>
                        <m:r>
                          <w:del w:id="74" w:author="Autor">
                            <w:rPr>
                              <w:rFonts w:ascii="Cambria Math" w:eastAsia="Calibri" w:hAnsi="Cambria Math" w:cs="Times New Roman"/>
                              <w:sz w:val="20"/>
                              <w:lang w:eastAsia="pl-PL"/>
                            </w:rPr>
                            <m:t>w</m:t>
                          </w:del>
                        </m:r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  <m:sSup>
                          <m:sSup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m</m:t>
                            </m:r>
                          </m:e>
                          <m:sup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3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smo</m:t>
                        </m:r>
                      </m:den>
                    </m:f>
                  </m:e>
                </m:d>
              </m:oMath>
            </m:oMathPara>
          </w:p>
          <w:p w14:paraId="45B0AEED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263385B4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19D086F" w14:textId="345FFAD0" w:rsidR="00095C17" w:rsidRPr="00292CA0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4</w:t>
            </w:r>
            <w:del w:id="75" w:author="Autor">
              <w:r w:rsidRPr="00292CA0" w:rsidDel="0088582A">
                <w:rPr>
                  <w:rFonts w:ascii="Calibri" w:eastAsia="Calibri" w:hAnsi="Calibri" w:cs="Calibri"/>
                  <w:i/>
                  <w:iCs/>
                  <w:sz w:val="16"/>
                  <w:szCs w:val="16"/>
                  <w:vertAlign w:val="subscript"/>
                </w:rPr>
                <w:delText>wx</w:delText>
              </w:r>
            </w:del>
            <w:ins w:id="76" w:author="Autor">
              <w:r w:rsidR="0088582A">
                <w:rPr>
                  <w:rFonts w:ascii="Calibri" w:eastAsia="Calibri" w:hAnsi="Calibri" w:cs="Calibri"/>
                  <w:i/>
                  <w:iCs/>
                  <w:sz w:val="16"/>
                  <w:szCs w:val="16"/>
                  <w:vertAlign w:val="subscript"/>
                </w:rPr>
                <w:t>Wx</w:t>
              </w:r>
            </w:ins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średnią objętość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metanu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produkowanego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na tonę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wprowadzonej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del w:id="77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78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20594D16" w14:textId="77777777" w:rsidR="00095C17" w:rsidRPr="00292CA0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CEF18C4" w14:textId="033B624D" w:rsidR="00095C17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netto </w:t>
            </w:r>
            <w:del w:id="79" w:author="Autor">
              <w:r w:rsidRPr="00292CA0" w:rsidDel="0088582A">
                <w:rPr>
                  <w:rFonts w:ascii="Calibri" w:eastAsia="Calibri" w:hAnsi="Calibri" w:cs="Calibri"/>
                  <w:i/>
                  <w:iCs/>
                  <w:sz w:val="20"/>
                  <w:szCs w:val="20"/>
                  <w:vertAlign w:val="subscript"/>
                </w:rPr>
                <w:delText>wx</w:delText>
              </w:r>
            </w:del>
            <w:proofErr w:type="spellStart"/>
            <w:ins w:id="80" w:author="Autor">
              <w:r w:rsidR="0088582A">
                <w:rPr>
                  <w:rFonts w:ascii="Calibri" w:eastAsia="Calibri" w:hAnsi="Calibri" w:cs="Calibri"/>
                  <w:i/>
                  <w:iCs/>
                  <w:sz w:val="20"/>
                  <w:szCs w:val="20"/>
                  <w:vertAlign w:val="subscript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- oznacza objętość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biogazu netto,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wytwarzanego z wariantu substratowego </w:t>
            </w:r>
            <w:del w:id="81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82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/d],</w:t>
            </w:r>
          </w:p>
          <w:p w14:paraId="527E8C64" w14:textId="5BDCB0F8" w:rsidR="00095C17" w:rsidRDefault="00095C17" w:rsidP="00095C17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C7DEF5D" w14:textId="2B813623" w:rsidR="00095C17" w:rsidRPr="00457C6A" w:rsidRDefault="00095C17" w:rsidP="00095C17">
            <w:pPr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457C6A">
              <w:rPr>
                <w:rFonts w:ascii="Calibri" w:eastAsia="Calibri" w:hAnsi="Calibri" w:cs="Calibri"/>
                <w:iCs/>
                <w:sz w:val="20"/>
                <w:szCs w:val="20"/>
              </w:rPr>
              <w:t>η – sprawność urządzenia do uzdatniania biogazu,</w:t>
            </w:r>
          </w:p>
          <w:p w14:paraId="1B95CD87" w14:textId="77777777" w:rsidR="00095C17" w:rsidRPr="00292CA0" w:rsidRDefault="00095C17" w:rsidP="00095C17"/>
          <w:p w14:paraId="5CFA81F8" w14:textId="0BC8DEE3" w:rsidR="00095C17" w:rsidRPr="00292CA0" w:rsidRDefault="00095C17" w:rsidP="00095C1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del w:id="83" w:author="Autor">
              <w:r w:rsidRPr="00292CA0" w:rsidDel="0088582A">
                <w:rPr>
                  <w:rFonts w:ascii="Calibri" w:eastAsia="Calibri" w:hAnsi="Calibri" w:cs="Calibri"/>
                  <w:i/>
                  <w:iCs/>
                  <w:sz w:val="20"/>
                  <w:szCs w:val="20"/>
                  <w:vertAlign w:val="subscript"/>
                </w:rPr>
                <w:delText>wx</w:delText>
              </w:r>
            </w:del>
            <w:ins w:id="84" w:author="Autor">
              <w:r w:rsidR="0088582A">
                <w:rPr>
                  <w:rFonts w:ascii="Calibri" w:eastAsia="Calibri" w:hAnsi="Calibri" w:cs="Calibri"/>
                  <w:i/>
                  <w:iCs/>
                  <w:sz w:val="20"/>
                  <w:szCs w:val="20"/>
                  <w:vertAlign w:val="subscript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łączna ilość suchej masy organicznej wszystkich substratów wprowadzanych do reaktora [t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./d] w ramach wariantu substratowego </w:t>
            </w:r>
            <w:del w:id="85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86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 </w:t>
            </w:r>
          </w:p>
          <w:p w14:paraId="1158DD57" w14:textId="77777777" w:rsidR="00095C17" w:rsidRPr="00292CA0" w:rsidRDefault="00095C17" w:rsidP="00095C17"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  <w:p w14:paraId="193008B5" w14:textId="77777777" w:rsidR="00095C17" w:rsidRPr="00BC0066" w:rsidRDefault="00095C17" w:rsidP="00095C17">
            <w:pPr>
              <w:spacing w:line="257" w:lineRule="auto"/>
              <w:rPr>
                <w:iCs/>
                <w:sz w:val="20"/>
                <w:szCs w:val="20"/>
              </w:rPr>
            </w:pPr>
            <w:r w:rsidRPr="00BC0066">
              <w:rPr>
                <w:iCs/>
                <w:sz w:val="20"/>
                <w:szCs w:val="20"/>
              </w:rPr>
              <w:t xml:space="preserve"> oraz</w:t>
            </w:r>
          </w:p>
          <w:p w14:paraId="62CAC0C6" w14:textId="77777777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</w:p>
          <w:p w14:paraId="17524E8A" w14:textId="341B5014" w:rsidR="00095C17" w:rsidRPr="00292CA0" w:rsidRDefault="00095C17" w:rsidP="00095C17">
            <w:pPr>
              <w:spacing w:line="257" w:lineRule="auto"/>
              <w:rPr>
                <w:i/>
                <w:iCs/>
                <w:sz w:val="20"/>
                <w:szCs w:val="20"/>
              </w:rPr>
            </w:pPr>
            <w:r w:rsidRPr="00292CA0">
              <w:rPr>
                <w:i/>
                <w:iCs/>
                <w:sz w:val="20"/>
                <w:szCs w:val="20"/>
              </w:rPr>
              <w:t xml:space="preserve">Obliczenie łącznej suchej masy organicznej dla wariantu substratowego </w:t>
            </w:r>
            <w:del w:id="87" w:author="Autor">
              <w:r w:rsidRPr="00292CA0" w:rsidDel="0088582A">
                <w:rPr>
                  <w:i/>
                  <w:iCs/>
                  <w:sz w:val="20"/>
                  <w:szCs w:val="20"/>
                </w:rPr>
                <w:delText>wx</w:delText>
              </w:r>
            </w:del>
            <w:proofErr w:type="spellStart"/>
            <w:ins w:id="88" w:author="Autor">
              <w:r w:rsidR="0088582A">
                <w:rPr>
                  <w:i/>
                  <w:iCs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i/>
                <w:iCs/>
                <w:sz w:val="20"/>
                <w:szCs w:val="20"/>
              </w:rPr>
              <w:t>:</w:t>
            </w:r>
          </w:p>
          <w:p w14:paraId="0552060B" w14:textId="7EAAB14F" w:rsidR="00064E57" w:rsidRPr="00064E57" w:rsidRDefault="00064E57" w:rsidP="00064E57">
            <w:pPr>
              <w:spacing w:line="276" w:lineRule="auto"/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/>
                    <w:lang w:eastAsia="pl-PL" w:bidi="fa-IR"/>
                  </w:rPr>
                  <w:br/>
                </m:r>
              </m:oMath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smo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 xml:space="preserve"> </m:t>
                    </m:r>
                    <m:r>
                      <w:ins w:id="89" w:author="Autor">
                        <w:rPr>
                          <w:rFonts w:ascii="Cambria Math" w:eastAsia="Calibri" w:hAnsi="Cambria Math"/>
                          <w:sz w:val="21"/>
                          <w:szCs w:val="21"/>
                          <w:lang w:eastAsia="pl-PL" w:bidi="fa-IR"/>
                        </w:rPr>
                        <m:t>W</m:t>
                      </w:ins>
                    </m:r>
                    <m:r>
                      <w:del w:id="90" w:author="Autor">
                        <w:rPr>
                          <w:rFonts w:ascii="Cambria Math" w:eastAsia="Calibri" w:hAnsi="Cambria Math"/>
                          <w:sz w:val="21"/>
                          <w:szCs w:val="21"/>
                          <w:lang w:eastAsia="pl-PL" w:bidi="fa-IR"/>
                        </w:rPr>
                        <m:t>w</m:t>
                      </w:del>
                    </m:r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x</m:t>
                    </m:r>
                  </m:sub>
                </m:sSub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∙</m:t>
                        </m:r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sm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i/>
                                <w:sz w:val="21"/>
                                <w:szCs w:val="21"/>
                                <w:lang w:eastAsia="pl-PL" w:bidi="fa-IR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∙smo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1"/>
                                <w:szCs w:val="21"/>
                                <w:lang w:eastAsia="pl-PL" w:bidi="fa-IR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/>
                        <w:sz w:val="21"/>
                        <w:szCs w:val="21"/>
                        <w:lang w:eastAsia="pl-PL" w:bidi="fa-IR"/>
                      </w:rPr>
                      <m:t>1 d</m:t>
                    </m:r>
                  </m:den>
                </m:f>
                <m:r>
                  <w:rPr>
                    <w:rFonts w:ascii="Cambria Math" w:eastAsia="Calibri" w:hAnsi="Cambria Math"/>
                    <w:sz w:val="21"/>
                    <w:szCs w:val="21"/>
                    <w:lang w:eastAsia="pl-PL" w:bidi="fa-IR"/>
                  </w:rPr>
                  <m:t xml:space="preserve"> 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eastAsia="Calibri" w:hAnsi="Cambria Math"/>
                        <w:i/>
                        <w:sz w:val="21"/>
                        <w:szCs w:val="21"/>
                        <w:lang w:eastAsia="pl-PL" w:bidi="fa-IR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sz w:val="21"/>
                            <w:szCs w:val="21"/>
                            <w:lang w:eastAsia="pl-PL" w:bidi="fa-IR"/>
                          </w:rPr>
                        </m:ctrlPr>
                      </m:fPr>
                      <m:num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t smo</m:t>
                        </m:r>
                      </m:num>
                      <m:den>
                        <m:r>
                          <w:rPr>
                            <w:rFonts w:ascii="Cambria Math" w:eastAsia="Calibri" w:hAnsi="Cambria Math"/>
                            <w:sz w:val="21"/>
                            <w:szCs w:val="21"/>
                            <w:lang w:eastAsia="pl-PL" w:bidi="fa-IR"/>
                          </w:rPr>
                          <m:t>d</m:t>
                        </m:r>
                      </m:den>
                    </m:f>
                  </m:e>
                </m:d>
              </m:oMath>
            </m:oMathPara>
          </w:p>
          <w:p w14:paraId="36BE9868" w14:textId="77777777" w:rsidR="00064E57" w:rsidRPr="00292CA0" w:rsidRDefault="00064E57" w:rsidP="00064E57">
            <w:pPr>
              <w:spacing w:line="276" w:lineRule="auto"/>
            </w:pPr>
          </w:p>
          <w:p w14:paraId="5F33F5B3" w14:textId="493E43DC" w:rsidR="00095C17" w:rsidRPr="00292CA0" w:rsidRDefault="00095C17" w:rsidP="00095C17">
            <w:pPr>
              <w:spacing w:line="257" w:lineRule="auto"/>
            </w:pPr>
          </w:p>
          <w:p w14:paraId="74CBC97F" w14:textId="77777777" w:rsidR="00064E57" w:rsidRPr="00292CA0" w:rsidRDefault="00064E57" w:rsidP="00064E57">
            <w:pPr>
              <w:spacing w:line="276" w:lineRule="auto"/>
            </w:pPr>
            <w:r w:rsidRPr="00292CA0">
              <w:t>Gdzie:</w:t>
            </w:r>
          </w:p>
          <w:p w14:paraId="48FE04DF" w14:textId="16DBF02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13236199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m</w:t>
            </w:r>
            <w:r w:rsidRPr="13236199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r w:rsidRPr="13236199">
              <w:rPr>
                <w:rFonts w:ascii="Calibri" w:eastAsia="Calibri" w:hAnsi="Calibri" w:cs="Calibri"/>
                <w:sz w:val="20"/>
                <w:szCs w:val="20"/>
              </w:rPr>
              <w:t xml:space="preserve"> – masa substratu i wprowadzanego do Bioreaktora w ramach wariantu substratowego </w:t>
            </w:r>
            <w:del w:id="91" w:author="Autor">
              <w:r w:rsidRPr="13236199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92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13236199">
              <w:rPr>
                <w:rFonts w:ascii="Calibri" w:eastAsia="Calibri" w:hAnsi="Calibri" w:cs="Calibri"/>
                <w:sz w:val="20"/>
                <w:szCs w:val="20"/>
              </w:rPr>
              <w:t xml:space="preserve"> [t] (określonego w Załączniku nr 7),</w:t>
            </w:r>
          </w:p>
          <w:p w14:paraId="540DC30A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F004348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 zawartość suchej masy substratu i (podana dla każdego z substratów w Załączniku nr 7), wyrażona w [%],</w:t>
            </w:r>
          </w:p>
          <w:p w14:paraId="3821E32B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0714C370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smo</w:t>
            </w: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i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– zawartość suchej masy organicznej substratu i (podana dla każdego z substratów w Załączniku nr 7), wyrażona jako [%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sm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],</w:t>
            </w:r>
          </w:p>
          <w:p w14:paraId="429A58DC" w14:textId="77777777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364FBA1A" w14:textId="0E98B654" w:rsidR="00064E57" w:rsidRPr="00292CA0" w:rsidRDefault="00064E57" w:rsidP="00064E5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i = 1 … n – liczba substratów w ramach wariantu substratowego </w:t>
            </w:r>
            <w:del w:id="93" w:author="Autor">
              <w:r w:rsidRPr="00292CA0" w:rsidDel="0088582A">
                <w:rPr>
                  <w:rFonts w:ascii="Calibri" w:eastAsia="Calibri" w:hAnsi="Calibri" w:cs="Calibri"/>
                  <w:sz w:val="20"/>
                  <w:szCs w:val="20"/>
                </w:rPr>
                <w:delText>wx</w:delText>
              </w:r>
            </w:del>
            <w:proofErr w:type="spellStart"/>
            <w:ins w:id="94" w:author="Autor">
              <w:r w:rsidR="0088582A">
                <w:rPr>
                  <w:rFonts w:ascii="Calibri" w:eastAsia="Calibri" w:hAnsi="Calibri" w:cs="Calibri"/>
                  <w:sz w:val="20"/>
                  <w:szCs w:val="20"/>
                </w:rPr>
                <w:t>Wx</w:t>
              </w:r>
            </w:ins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(określona w Załączniku nr 7)</w:t>
            </w:r>
          </w:p>
          <w:p w14:paraId="2BA34A8B" w14:textId="77777777" w:rsidR="00064E57" w:rsidRDefault="00064E57" w:rsidP="00064E57">
            <w:pPr>
              <w:textAlignment w:val="baseline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  <w:p w14:paraId="745351D1" w14:textId="4BBA1236" w:rsidR="00095C17" w:rsidRPr="00292CA0" w:rsidRDefault="00064E57" w:rsidP="00095C17">
            <w:pPr>
              <w:textAlignment w:val="baseline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Ilość produkowanego biometanu jest wyznaczana na podstawie sprawności wskazanej w DTR urządzenia do uzdatniania zaproponowanego dla Demonstratora Technologii.</w:t>
            </w:r>
            <w:r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</w:t>
            </w:r>
            <w:r w:rsidRPr="00064E57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Obliczony wynik wydajności produkcji biometanu jest porównywany z deklarowaną wartością z Wniosku Wykonawcy.</w:t>
            </w:r>
          </w:p>
          <w:p w14:paraId="376CB7CE" w14:textId="0372E663" w:rsidR="00095C17" w:rsidRPr="00292CA0" w:rsidRDefault="00095C17" w:rsidP="00064E57">
            <w:pPr>
              <w:textAlignment w:val="baseline"/>
              <w:rPr>
                <w:rFonts w:ascii="Calibri" w:hAnsi="Calibri" w:cs="Segoe UI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60D43266" w14:textId="5A3258C6" w:rsidR="00095C17" w:rsidRPr="00292CA0" w:rsidRDefault="00064E57" w:rsidP="00095C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-20%</w:t>
            </w:r>
          </w:p>
        </w:tc>
      </w:tr>
      <w:tr w:rsidR="002D4296" w:rsidRPr="00292CA0" w14:paraId="2B059951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7E371287" w14:textId="77777777" w:rsidR="002D4296" w:rsidRPr="00292CA0" w:rsidRDefault="002D4296" w:rsidP="002D4296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21CECCAA" w14:textId="56353A06" w:rsidR="002D4296" w:rsidRPr="00292CA0" w:rsidRDefault="002D4296" w:rsidP="002D4296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Demonstrator Technologii</w:t>
            </w:r>
          </w:p>
        </w:tc>
        <w:tc>
          <w:tcPr>
            <w:tcW w:w="2126" w:type="dxa"/>
          </w:tcPr>
          <w:p w14:paraId="158E66E8" w14:textId="3AD29F5E" w:rsidR="002D4296" w:rsidRPr="00005801" w:rsidRDefault="002D4296" w:rsidP="002D4296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Opłacalność inwestycyjna  </w:t>
            </w:r>
            <w:r w:rsidRPr="00005801">
              <w:rPr>
                <w:rFonts w:ascii="Calibri" w:eastAsia="Calibri" w:hAnsi="Calibri" w:cs="Times New Roman"/>
                <w:b/>
                <w:sz w:val="20"/>
                <w:lang w:eastAsia="pl-PL"/>
              </w:rPr>
              <w:t>Demonstratora Technologii</w:t>
            </w:r>
            <w:r w:rsidRPr="00005801"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835" w:type="dxa"/>
          </w:tcPr>
          <w:p w14:paraId="710F7485" w14:textId="3C5DE66D" w:rsidR="002D4296" w:rsidRP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osiągnięcie jak najwyższego wskaźnika zwrotu z inwestycji w budowę Demonstratora Technologii,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poprzez minimalizowanie CAPEX (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ang.capital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expenditures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),</w:t>
            </w:r>
            <w:r w:rsidR="00005801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minimalizowanie OPEX (ang.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operating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expenditures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ujęciu kasowym) oraz maksymalizowanie wpływów ze sprzedaży. </w:t>
            </w:r>
          </w:p>
          <w:p w14:paraId="36EC827D" w14:textId="6388B89B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Wskaźnik NPV (ang.net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present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value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liczony dla 10 lat metodą DCF (ang.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discounted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cash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flow</w:t>
            </w:r>
            <w:proofErr w:type="spellEnd"/>
            <w:r w:rsidRPr="002D429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 musi być &gt; 0.</w:t>
            </w:r>
          </w:p>
          <w:p w14:paraId="334D25B0" w14:textId="5A644160" w:rsidR="002D4296" w:rsidRPr="00292CA0" w:rsidRDefault="00005801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0"/>
                    <w:szCs w:val="20"/>
                    <w:lang w:eastAsia="pl-PL"/>
                  </w:rPr>
                  <m:t xml:space="preserve">  </m:t>
                </m:r>
              </m:oMath>
            </m:oMathPara>
          </w:p>
          <w:p w14:paraId="31AB9A12" w14:textId="77777777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14:paraId="0FDBF103" w14:textId="34445B12" w:rsidR="002D4296" w:rsidRPr="002D4296" w:rsidRDefault="002D4296" w:rsidP="002D4296">
            <w:pPr>
              <w:rPr>
                <w:sz w:val="20"/>
              </w:rPr>
            </w:pPr>
            <w:r w:rsidRPr="002D4296">
              <w:rPr>
                <w:sz w:val="20"/>
              </w:rPr>
              <w:t>Parametr liczony wg poniższego wzoru z wykorzystaniem arkusza kalkulacyjnego do obliczenia DCF,</w:t>
            </w:r>
            <w:r>
              <w:rPr>
                <w:sz w:val="20"/>
              </w:rPr>
              <w:t xml:space="preserve"> </w:t>
            </w:r>
            <w:r w:rsidRPr="002D4296">
              <w:rPr>
                <w:sz w:val="20"/>
              </w:rPr>
              <w:t xml:space="preserve">stanowiącego Załącznik nr </w:t>
            </w:r>
            <w:r>
              <w:rPr>
                <w:sz w:val="20"/>
              </w:rPr>
              <w:t>2 do Wzoru Wniosku:</w:t>
            </w:r>
          </w:p>
          <w:p w14:paraId="08A8B6A4" w14:textId="7F6490A4" w:rsidR="002D4296" w:rsidRDefault="002D4296" w:rsidP="002D4296">
            <w:pPr>
              <w:jc w:val="center"/>
            </w:pPr>
          </w:p>
          <w:p w14:paraId="500DE5E1" w14:textId="004FBB6F" w:rsidR="002C0A70" w:rsidRDefault="002C0A70" w:rsidP="002D429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 xml:space="preserve">NPV= 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C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(1+r)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n</m:t>
                            </m:r>
                          </m:sup>
                        </m:sSup>
                      </m:den>
                    </m:f>
                  </m:e>
                </m:nary>
              </m:oMath>
            </m:oMathPara>
          </w:p>
          <w:p w14:paraId="76FE0DFD" w14:textId="15C8033C" w:rsidR="002D4296" w:rsidRPr="00292CA0" w:rsidRDefault="002D4296" w:rsidP="002D4296">
            <w:pPr>
              <w:jc w:val="center"/>
            </w:pPr>
          </w:p>
          <w:p w14:paraId="2150EFE4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gdzie:</w:t>
            </w:r>
          </w:p>
          <w:p w14:paraId="390FC31A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CFi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przepływ finansowy danego okresu = (-) Ii + Pi + </w:t>
            </w: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gdzie:</w:t>
            </w:r>
          </w:p>
          <w:p w14:paraId="2CBC804B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Ii - wydatki inwestycyjne w danym okresie</w:t>
            </w:r>
          </w:p>
          <w:p w14:paraId="5692961C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Pi - wpływy finansowe z projektu w danym okresie</w:t>
            </w:r>
          </w:p>
          <w:p w14:paraId="50959A58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proofErr w:type="spellStart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Wi</w:t>
            </w:r>
            <w:proofErr w:type="spellEnd"/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- wydatki finansowe w danym okresie, przy założeniu niektórych cen wskazanych przez Zamawiającego oraz uwzględnienia kosztu zużycia materiałów (substratów) jako średniej z kosztów obligatoryjnego zużycia wszystkich wariantów substratowych. </w:t>
            </w:r>
          </w:p>
          <w:p w14:paraId="164F0A92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 – stopa procentowa</w:t>
            </w:r>
          </w:p>
          <w:p w14:paraId="71554C64" w14:textId="77777777" w:rsidR="00693CDC" w:rsidRPr="00693CDC" w:rsidRDefault="00693CDC" w:rsidP="00693CD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 – kolejny okres analizy; n&gt;=10</w:t>
            </w:r>
          </w:p>
          <w:p w14:paraId="550191E2" w14:textId="38C53E92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286A19A" w14:textId="1712CE22" w:rsidR="002D4296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1: W przypadku wykorzystania któregokolwiek elementu Instalacji Ułamkowo-Technicznej,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 elementu składowego Demonstratora Technologii,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zarówno na etapie Wniosku jak i zaktualizowanej Oferty należy ten fakt udokumentować źródłowymi dokumentami finansowymi (odpowiednio np.: oferta na zakup danego elementu,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faktury VAT,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faktury,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umowy kupna-sprzedaży),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lub wycenić jego wartość na podstawie dokumentów finansowych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(odpowiednio wg cen zakupu podzespołów,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bądź kosztów wytworzenia).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Wartość zastosowanego elementu winna być doliczona jako składnik CAPEX (całkowitych nakładów inwestycyjnych) na wytworzenie Demonstratora</w:t>
            </w:r>
            <w: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Technologii i uwzględniona w kalkulacji NPV.</w:t>
            </w:r>
          </w:p>
          <w:p w14:paraId="468DF107" w14:textId="58C44DC7" w:rsidR="002D4296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0C4A216" w14:textId="58E40295" w:rsidR="002D4296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2: Kalkulacji NPV należy dokonać w dedykowanym arkuszu kalkulacyjnym,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który stanowi Załącznik nr 2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Wzoru Wniosku. Za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mawiający wymaga załączenia aktywnego arkusza,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który umożliwia sprawdzenie</w:t>
            </w:r>
            <w:r>
              <w:t xml:space="preserve">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formuł </w:t>
            </w:r>
            <w:r w:rsidRPr="00693C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obliczeniowych.</w:t>
            </w:r>
          </w:p>
          <w:p w14:paraId="3E43E7AB" w14:textId="77777777" w:rsidR="00693CDC" w:rsidRPr="00292CA0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DBD6355" w14:textId="4F188DB7" w:rsidR="002D4296" w:rsidRPr="00292CA0" w:rsidRDefault="00693CDC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3: Nakłady inwestycyjne</w:t>
            </w:r>
            <w:r w:rsidR="17DFE6A6"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serwisowe (dla okresu 3 lat)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budowy Demonstratora Technologii nie mogą być niższe niż określone w 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ymaganiu </w:t>
            </w:r>
            <w:r w:rsidR="003C379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Pr="77D3F03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onkursowym nr 4.5 „Koszt etapu II”.</w:t>
            </w:r>
          </w:p>
          <w:p w14:paraId="0D640543" w14:textId="68961AB0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5195C070" w14:textId="665842DC" w:rsidR="3E912405" w:rsidRDefault="3E912405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Uwaga 4: W ramach wpływów finansowych</w:t>
            </w:r>
            <w:r w:rsidR="59CB15D4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dozwala się na kalkulację biometanu oraz produktów pofermenta</w:t>
            </w:r>
            <w:r w:rsidR="0283B470" w:rsidRPr="4C1A544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cyjnych jako produkty przychodowe.</w:t>
            </w:r>
          </w:p>
          <w:p w14:paraId="6309EDB4" w14:textId="0EF0EEEE" w:rsidR="0038244B" w:rsidRDefault="0038244B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C0AE073" w14:textId="17F4DDB2" w:rsidR="0038244B" w:rsidRDefault="0038244B" w:rsidP="4C1A5443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Uwaga 5: (jeśli dotyczy) W ramach kalkulacji NPV należy uwzględnić koszty </w:t>
            </w:r>
            <w:r w:rsidRPr="0038244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zużywanych preparatów wykorzystywanych w Procesie Technologicznym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3CD8D588" w14:textId="77777777" w:rsidR="002D4296" w:rsidRPr="00292CA0" w:rsidRDefault="002D4296" w:rsidP="002D42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5" w:type="dxa"/>
          </w:tcPr>
          <w:p w14:paraId="65848D2F" w14:textId="37F26295" w:rsidR="002D4296" w:rsidRPr="00292CA0" w:rsidRDefault="003C379C" w:rsidP="002D42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40A94" w:rsidRPr="00292CA0" w14:paraId="0D53EC8F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0D78814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378C1DF7" w14:textId="60A00C48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Koszt B+R</w:t>
            </w:r>
          </w:p>
        </w:tc>
        <w:tc>
          <w:tcPr>
            <w:tcW w:w="2126" w:type="dxa"/>
          </w:tcPr>
          <w:p w14:paraId="15665723" w14:textId="72D38506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Koszt Etapu I</w:t>
            </w:r>
          </w:p>
        </w:tc>
        <w:tc>
          <w:tcPr>
            <w:tcW w:w="2835" w:type="dxa"/>
          </w:tcPr>
          <w:p w14:paraId="6139AA07" w14:textId="5A3A168D" w:rsidR="00F40A94" w:rsidRPr="00292CA0" w:rsidRDefault="00AF7B7E" w:rsidP="00AF7B7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określenie jak najniższego kosztu realizacji Etapu I.</w:t>
            </w:r>
          </w:p>
        </w:tc>
        <w:tc>
          <w:tcPr>
            <w:tcW w:w="6946" w:type="dxa"/>
          </w:tcPr>
          <w:p w14:paraId="7C3CC2AE" w14:textId="734CB683" w:rsidR="00F40A94" w:rsidRPr="00292CA0" w:rsidRDefault="004B6E63" w:rsidP="00F40A94">
            <w:pPr>
              <w:rPr>
                <w:sz w:val="20"/>
                <w:szCs w:val="20"/>
              </w:rPr>
            </w:pPr>
            <w:r w:rsidRPr="004B6E63">
              <w:rPr>
                <w:sz w:val="20"/>
                <w:szCs w:val="20"/>
              </w:rPr>
              <w:t>Wykonawca deklaruje koszt (wynagrodzenie całkowite brutto jakie zobowiązany jest zapłacić Zamawiający),</w:t>
            </w:r>
            <w:r>
              <w:rPr>
                <w:sz w:val="20"/>
                <w:szCs w:val="20"/>
              </w:rPr>
              <w:t xml:space="preserve"> </w:t>
            </w:r>
            <w:r w:rsidRPr="004B6E63">
              <w:rPr>
                <w:sz w:val="20"/>
                <w:szCs w:val="20"/>
              </w:rPr>
              <w:t>za jaki zrealizuje Etap I.</w:t>
            </w:r>
          </w:p>
        </w:tc>
        <w:tc>
          <w:tcPr>
            <w:tcW w:w="1365" w:type="dxa"/>
          </w:tcPr>
          <w:p w14:paraId="42057BE1" w14:textId="7E5228FD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6F51066F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67A6E91D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949DC19" w14:textId="0CAFEF6B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Koszt B+R</w:t>
            </w:r>
          </w:p>
        </w:tc>
        <w:tc>
          <w:tcPr>
            <w:tcW w:w="2126" w:type="dxa"/>
          </w:tcPr>
          <w:p w14:paraId="718D6766" w14:textId="657D9EAE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Koszt Etapu II</w:t>
            </w:r>
          </w:p>
        </w:tc>
        <w:tc>
          <w:tcPr>
            <w:tcW w:w="2835" w:type="dxa"/>
          </w:tcPr>
          <w:p w14:paraId="08C92D41" w14:textId="6289529A" w:rsidR="00F40A94" w:rsidRPr="00292CA0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Celem Przedsięwzięcia jest określenie jak najniższego kosztu realizacji Etapu II.</w:t>
            </w:r>
          </w:p>
        </w:tc>
        <w:tc>
          <w:tcPr>
            <w:tcW w:w="6946" w:type="dxa"/>
          </w:tcPr>
          <w:p w14:paraId="28D9C452" w14:textId="6439E554" w:rsidR="00F40A94" w:rsidRPr="00292CA0" w:rsidRDefault="004B6E63" w:rsidP="00F40A94">
            <w:pPr>
              <w:rPr>
                <w:sz w:val="20"/>
                <w:szCs w:val="20"/>
              </w:rPr>
            </w:pPr>
            <w:r w:rsidRPr="004B6E63">
              <w:rPr>
                <w:sz w:val="20"/>
                <w:szCs w:val="20"/>
              </w:rPr>
              <w:t>Wykonawca deklaruje koszt (wynagrodzenie całkowite brutto jakie zobowiązany jest zapłacić Zamawiający),</w:t>
            </w:r>
            <w:r>
              <w:rPr>
                <w:sz w:val="20"/>
                <w:szCs w:val="20"/>
              </w:rPr>
              <w:t xml:space="preserve"> </w:t>
            </w:r>
            <w:r w:rsidRPr="004B6E63">
              <w:rPr>
                <w:sz w:val="20"/>
                <w:szCs w:val="20"/>
              </w:rPr>
              <w:t>za jaki zrealizuje Etap II.</w:t>
            </w:r>
          </w:p>
        </w:tc>
        <w:tc>
          <w:tcPr>
            <w:tcW w:w="1365" w:type="dxa"/>
          </w:tcPr>
          <w:p w14:paraId="454D4FFC" w14:textId="3927965A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576DE573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1270C511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0B44D0A8" w14:textId="11512CBF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Przychód z komercjalizacji</w:t>
            </w:r>
          </w:p>
        </w:tc>
        <w:tc>
          <w:tcPr>
            <w:tcW w:w="2126" w:type="dxa"/>
          </w:tcPr>
          <w:p w14:paraId="6A056856" w14:textId="789F42E8" w:rsidR="00F40A94" w:rsidRPr="00005801" w:rsidRDefault="00F40A94" w:rsidP="00F40A94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 w:rsidRPr="00005801">
              <w:rPr>
                <w:b/>
              </w:rPr>
              <w:t>Przychód z Komercjalizacji Wyników Prac B+R</w:t>
            </w:r>
          </w:p>
        </w:tc>
        <w:tc>
          <w:tcPr>
            <w:tcW w:w="2835" w:type="dxa"/>
          </w:tcPr>
          <w:p w14:paraId="13D5D80A" w14:textId="7FD1DAC8" w:rsidR="00F40A94" w:rsidRPr="006638D1" w:rsidRDefault="00AF7B7E" w:rsidP="00AF7B7E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 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Komercjalizacji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Wyników Prac B+R minimum 0.5% zgodnie z zapisami podanymi w Umowie i Regulaminie.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Wykonawca może zadeklarować wyższy niż minimalny wymagany,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Udział w Przychodzie z Komercjalizacji Wyników Prac B+R,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 co otrzyma dodatkowe punkty.</w:t>
            </w:r>
          </w:p>
        </w:tc>
        <w:tc>
          <w:tcPr>
            <w:tcW w:w="6946" w:type="dxa"/>
          </w:tcPr>
          <w:p w14:paraId="0A99B33F" w14:textId="02E044A9" w:rsidR="00AF7B7E" w:rsidRPr="00AF7B7E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AF7B7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Należy podać udział w Przychodzie z Komercjalizacji Wyników Prac B</w:t>
            </w:r>
            <w:r w:rsidR="004B6E63" w:rsidRPr="004B6E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+R ponad minimalne 0.5%.</w:t>
            </w:r>
          </w:p>
          <w:p w14:paraId="7A4C2599" w14:textId="77777777" w:rsidR="00AF7B7E" w:rsidRPr="00AF7B7E" w:rsidRDefault="00AF7B7E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0DCDC39D" w14:textId="7415370B" w:rsidR="00F40A94" w:rsidRPr="006638D1" w:rsidRDefault="00F40A94" w:rsidP="00F40A94">
            <w:pPr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14:paraId="29D6188E" w14:textId="5FA584D0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  <w:tr w:rsidR="00F40A94" w:rsidRPr="00292CA0" w14:paraId="5ED81973" w14:textId="77777777" w:rsidTr="13236199">
        <w:trPr>
          <w:jc w:val="center"/>
        </w:trPr>
        <w:tc>
          <w:tcPr>
            <w:tcW w:w="710" w:type="dxa"/>
            <w:shd w:val="clear" w:color="auto" w:fill="E2EFD9" w:themeFill="accent6" w:themeFillTint="33"/>
          </w:tcPr>
          <w:p w14:paraId="2E085E38" w14:textId="77777777" w:rsidR="00F40A94" w:rsidRPr="00292CA0" w:rsidRDefault="00F40A94" w:rsidP="00F40A94">
            <w:pPr>
              <w:numPr>
                <w:ilvl w:val="0"/>
                <w:numId w:val="7"/>
              </w:numPr>
              <w:contextualSpacing/>
              <w:rPr>
                <w:sz w:val="20"/>
                <w:szCs w:val="20"/>
              </w:rPr>
            </w:pPr>
          </w:p>
        </w:tc>
        <w:tc>
          <w:tcPr>
            <w:tcW w:w="1695" w:type="dxa"/>
          </w:tcPr>
          <w:p w14:paraId="12136456" w14:textId="18A434D1" w:rsidR="00F40A94" w:rsidRPr="00F40A94" w:rsidRDefault="00F40A94" w:rsidP="00F40A94">
            <w:pPr>
              <w:rPr>
                <w:b/>
                <w:sz w:val="20"/>
                <w:szCs w:val="20"/>
              </w:rPr>
            </w:pPr>
            <w:r w:rsidRPr="00F40A94">
              <w:rPr>
                <w:b/>
              </w:rPr>
              <w:t>Przychód z komercjalizacji</w:t>
            </w:r>
          </w:p>
        </w:tc>
        <w:tc>
          <w:tcPr>
            <w:tcW w:w="2126" w:type="dxa"/>
          </w:tcPr>
          <w:p w14:paraId="0CFCF07E" w14:textId="612ED157" w:rsidR="00F40A94" w:rsidRPr="00005801" w:rsidRDefault="00F40A94" w:rsidP="00F40A94">
            <w:pPr>
              <w:rPr>
                <w:b/>
                <w:bCs/>
                <w:sz w:val="20"/>
                <w:szCs w:val="20"/>
              </w:rPr>
            </w:pPr>
            <w:r w:rsidRPr="00005801">
              <w:rPr>
                <w:b/>
              </w:rPr>
              <w:t>Przychód z Komercjalizacji Technologii Zależnych</w:t>
            </w:r>
          </w:p>
        </w:tc>
        <w:tc>
          <w:tcPr>
            <w:tcW w:w="2835" w:type="dxa"/>
          </w:tcPr>
          <w:p w14:paraId="1014A01B" w14:textId="7BFF5A41" w:rsidR="00AF7B7E" w:rsidRPr="00AF7B7E" w:rsidRDefault="00AF7B7E" w:rsidP="00F40A94">
            <w:pPr>
              <w:rPr>
                <w:rFonts w:eastAsiaTheme="minorEastAsia"/>
                <w:sz w:val="20"/>
                <w:szCs w:val="20"/>
                <w:lang w:eastAsia="pl-PL"/>
              </w:rPr>
            </w:pP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Zamawiający wymaga Udziału w Przychodzie z Komercjalizacji</w:t>
            </w:r>
            <w: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Technologii Zależnych minimum</w:t>
            </w:r>
            <w:r w:rsidR="003C379C"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0.5% zgodnie z zapisami podanymi w Umowie i Regulaminie.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Wykonawca może zadeklarować wyższy niż minimalny wymagany,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Udział w Przychodzie z Komercjalizacji Technologii Zależnych,</w:t>
            </w:r>
            <w:r>
              <w:rPr>
                <w:rFonts w:eastAsiaTheme="minorEastAsia"/>
                <w:sz w:val="20"/>
                <w:szCs w:val="20"/>
                <w:lang w:eastAsia="pl-PL"/>
              </w:rPr>
              <w:t xml:space="preserve"> </w:t>
            </w:r>
            <w:r w:rsidRPr="00AF7B7E">
              <w:rPr>
                <w:rFonts w:eastAsiaTheme="minorEastAsia"/>
                <w:sz w:val="20"/>
                <w:szCs w:val="20"/>
                <w:lang w:eastAsia="pl-PL"/>
              </w:rPr>
              <w:t>za co otrzyma dodatkowe punkty.</w:t>
            </w:r>
          </w:p>
          <w:p w14:paraId="5E21C445" w14:textId="77777777" w:rsidR="00AF7B7E" w:rsidRPr="00AF7B7E" w:rsidRDefault="00AF7B7E" w:rsidP="00F40A94">
            <w:pPr>
              <w:rPr>
                <w:rFonts w:eastAsiaTheme="minorEastAsia"/>
                <w:sz w:val="20"/>
                <w:szCs w:val="20"/>
                <w:lang w:eastAsia="pl-PL"/>
              </w:rPr>
            </w:pPr>
          </w:p>
          <w:p w14:paraId="242888ED" w14:textId="4FC52BDF" w:rsidR="00F40A94" w:rsidRPr="006638D1" w:rsidRDefault="00F40A94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219B0CF" w14:textId="6BC5D033" w:rsidR="00F40A94" w:rsidRPr="006638D1" w:rsidRDefault="00F40A94" w:rsidP="00F40A9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46" w:type="dxa"/>
          </w:tcPr>
          <w:p w14:paraId="6EA0BE54" w14:textId="7C017307" w:rsidR="00F40A94" w:rsidRPr="006638D1" w:rsidRDefault="00AF7B7E" w:rsidP="00F40A94">
            <w:pPr>
              <w:rPr>
                <w:sz w:val="20"/>
                <w:szCs w:val="20"/>
              </w:rPr>
            </w:pPr>
            <w:r w:rsidRPr="00AF7B7E">
              <w:rPr>
                <w:sz w:val="20"/>
                <w:szCs w:val="20"/>
              </w:rPr>
              <w:t>Należy podać Udział w Przychodzie z Komercjalizacji Technologii Zależnych ponad minimalne 0.5%.</w:t>
            </w:r>
          </w:p>
        </w:tc>
        <w:tc>
          <w:tcPr>
            <w:tcW w:w="1365" w:type="dxa"/>
          </w:tcPr>
          <w:p w14:paraId="27B28125" w14:textId="4AE48EB8" w:rsidR="00F40A94" w:rsidRPr="00292CA0" w:rsidRDefault="00005801" w:rsidP="00F40A94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-</m:t>
                </m:r>
              </m:oMath>
            </m:oMathPara>
          </w:p>
        </w:tc>
      </w:tr>
    </w:tbl>
    <w:p w14:paraId="23552A78" w14:textId="77777777" w:rsidR="00292CA0" w:rsidRPr="00292CA0" w:rsidRDefault="00292CA0" w:rsidP="00292CA0"/>
    <w:p w14:paraId="37F8BE68" w14:textId="3F1ED524" w:rsidR="00860415" w:rsidRDefault="00860415">
      <w:r>
        <w:br w:type="page"/>
      </w:r>
    </w:p>
    <w:p w14:paraId="199EF7C6" w14:textId="496B16C3" w:rsidR="00860415" w:rsidRPr="00292CA0" w:rsidRDefault="00860415" w:rsidP="00860415">
      <w:r>
        <w:t>Tabela 5. Wymagania Jakościowe stawiane Technologii Uniwersalnej Biogazowni</w:t>
      </w:r>
    </w:p>
    <w:tbl>
      <w:tblPr>
        <w:tblStyle w:val="Tabela-Siatka"/>
        <w:tblW w:w="14034" w:type="dxa"/>
        <w:jc w:val="center"/>
        <w:tblLook w:val="04A0" w:firstRow="1" w:lastRow="0" w:firstColumn="1" w:lastColumn="0" w:noHBand="0" w:noVBand="1"/>
      </w:tblPr>
      <w:tblGrid>
        <w:gridCol w:w="702"/>
        <w:gridCol w:w="1839"/>
        <w:gridCol w:w="2612"/>
        <w:gridCol w:w="8881"/>
      </w:tblGrid>
      <w:tr w:rsidR="00860415" w:rsidRPr="00292CA0" w14:paraId="1A2A0B07" w14:textId="77777777" w:rsidTr="00113BCD">
        <w:trPr>
          <w:jc w:val="center"/>
        </w:trPr>
        <w:tc>
          <w:tcPr>
            <w:tcW w:w="704" w:type="dxa"/>
            <w:shd w:val="clear" w:color="auto" w:fill="C5E0B3" w:themeFill="accent6" w:themeFillTint="66"/>
          </w:tcPr>
          <w:p w14:paraId="2E665A6B" w14:textId="77777777" w:rsidR="00860415" w:rsidRPr="00292CA0" w:rsidRDefault="00860415" w:rsidP="00113BCD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L. p.</w:t>
            </w:r>
          </w:p>
        </w:tc>
        <w:tc>
          <w:tcPr>
            <w:tcW w:w="1843" w:type="dxa"/>
            <w:shd w:val="clear" w:color="auto" w:fill="C5E0B3" w:themeFill="accent6" w:themeFillTint="66"/>
          </w:tcPr>
          <w:p w14:paraId="27A78BCC" w14:textId="77777777" w:rsidR="00860415" w:rsidRPr="00292CA0" w:rsidRDefault="00860415" w:rsidP="00113BCD">
            <w:pPr>
              <w:jc w:val="center"/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551" w:type="dxa"/>
            <w:shd w:val="clear" w:color="auto" w:fill="C5E0B3" w:themeFill="accent6" w:themeFillTint="66"/>
          </w:tcPr>
          <w:p w14:paraId="61AACB2D" w14:textId="2721B4CB" w:rsidR="00860415" w:rsidRPr="00292CA0" w:rsidRDefault="00860415" w:rsidP="00860415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Nazwa </w:t>
            </w:r>
            <w:r>
              <w:rPr>
                <w:b/>
                <w:bCs/>
                <w:sz w:val="20"/>
                <w:szCs w:val="20"/>
              </w:rPr>
              <w:t>Wymagania Jakościowego</w:t>
            </w:r>
          </w:p>
        </w:tc>
        <w:tc>
          <w:tcPr>
            <w:tcW w:w="8936" w:type="dxa"/>
            <w:shd w:val="clear" w:color="auto" w:fill="C5E0B3" w:themeFill="accent6" w:themeFillTint="66"/>
          </w:tcPr>
          <w:p w14:paraId="704174C8" w14:textId="426F6F65" w:rsidR="00860415" w:rsidRPr="00292CA0" w:rsidRDefault="00860415" w:rsidP="00860415">
            <w:pPr>
              <w:jc w:val="center"/>
              <w:rPr>
                <w:b/>
                <w:bCs/>
                <w:sz w:val="20"/>
                <w:szCs w:val="20"/>
              </w:rPr>
            </w:pPr>
            <w:r w:rsidRPr="0E43C624">
              <w:rPr>
                <w:b/>
                <w:bCs/>
                <w:sz w:val="20"/>
                <w:szCs w:val="20"/>
              </w:rPr>
              <w:t xml:space="preserve">Opis </w:t>
            </w:r>
            <w:r>
              <w:rPr>
                <w:b/>
                <w:bCs/>
                <w:sz w:val="20"/>
                <w:szCs w:val="20"/>
              </w:rPr>
              <w:t>Wymagania Jakościowego</w:t>
            </w:r>
          </w:p>
        </w:tc>
      </w:tr>
      <w:tr w:rsidR="00860415" w:rsidRPr="00292CA0" w14:paraId="1ACA37F4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9F5D472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6E40F80" w14:textId="526334E8" w:rsidR="00860415" w:rsidRPr="00292CA0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36338588" w14:textId="5527AE96" w:rsidR="00860415" w:rsidRPr="00005801" w:rsidRDefault="006343BA" w:rsidP="00860415">
            <w:pP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szCs w:val="20"/>
                <w:lang w:eastAsia="pl-PL"/>
              </w:rPr>
              <w:t>Ocena Technologii</w:t>
            </w:r>
          </w:p>
        </w:tc>
        <w:tc>
          <w:tcPr>
            <w:tcW w:w="8936" w:type="dxa"/>
          </w:tcPr>
          <w:p w14:paraId="34A0E050" w14:textId="5781A93A" w:rsidR="00860415" w:rsidRPr="00292CA0" w:rsidRDefault="006343BA" w:rsidP="00FF6EC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dokona oceny </w:t>
            </w:r>
            <w:r w:rsidR="00FF6EC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proponowanej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Technologii na podstawie informacji przedstawionych </w:t>
            </w:r>
            <w:r w:rsidR="00FF6EC2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we Wniosku/Zaktualizowanej Ofercie.</w:t>
            </w:r>
          </w:p>
        </w:tc>
      </w:tr>
      <w:tr w:rsidR="00860415" w:rsidRPr="00292CA0" w14:paraId="6B5396F7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AD14BC7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A54FDB7" w14:textId="5EAEA667" w:rsidR="00860415" w:rsidRPr="006343BA" w:rsidRDefault="006343BA" w:rsidP="00113BCD">
            <w:pPr>
              <w:rPr>
                <w:b/>
                <w:sz w:val="20"/>
                <w:szCs w:val="20"/>
              </w:rPr>
            </w:pPr>
            <w:r w:rsidRPr="006343BA">
              <w:rPr>
                <w:b/>
                <w:sz w:val="20"/>
                <w:szCs w:val="20"/>
              </w:rPr>
              <w:t>Demonstrator</w:t>
            </w:r>
          </w:p>
        </w:tc>
        <w:tc>
          <w:tcPr>
            <w:tcW w:w="2551" w:type="dxa"/>
          </w:tcPr>
          <w:p w14:paraId="199628F4" w14:textId="0FFB5A33" w:rsidR="00860415" w:rsidRPr="00005801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Ocena koncepcji oferowanego Demonstratora Technologii</w:t>
            </w:r>
          </w:p>
        </w:tc>
        <w:tc>
          <w:tcPr>
            <w:tcW w:w="8936" w:type="dxa"/>
          </w:tcPr>
          <w:p w14:paraId="187C158E" w14:textId="10E6505F" w:rsidR="00860415" w:rsidRPr="00292CA0" w:rsidRDefault="00FF6EC2" w:rsidP="00FF6EC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oferowanego Demonstratora Technologii na podstawie informacji przedstawionych we Wniosku/Zaktualizowanej Ofercie.</w:t>
            </w:r>
          </w:p>
        </w:tc>
      </w:tr>
      <w:tr w:rsidR="00860415" w:rsidRPr="00292CA0" w14:paraId="263370C9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0D36C48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9EDC505" w14:textId="4A87A5DA" w:rsidR="00860415" w:rsidRPr="00292CA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0734D1EB" w14:textId="6EB46867" w:rsidR="00860415" w:rsidRPr="00952980" w:rsidRDefault="00952980" w:rsidP="00860415">
            <w:pPr>
              <w:rPr>
                <w:b/>
                <w:sz w:val="20"/>
                <w:szCs w:val="20"/>
              </w:rPr>
            </w:pPr>
            <w:r w:rsidRPr="00952980">
              <w:rPr>
                <w:b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8936" w:type="dxa"/>
          </w:tcPr>
          <w:p w14:paraId="7BFD9651" w14:textId="77777777" w:rsidR="00952980" w:rsidRPr="00952980" w:rsidRDefault="00952980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wymaga, aby Technologia Uniwersalnej Biogazowni była innowacyjna w skali kraju, Europy lub świata np. w zakresie wykorzystywanych urządzeń, uniwersalności Technologii w odniesieniu do wykorzystywanych substratów, systemu sterowania procesami technologicznymi czy innowacyjnego zarządzania obiektem, zagospodarowania i przetwarzania biogazu, sposobów zagospodarowania masy pofermentacyjnej, sposobów eliminacji emisji odorów do środowiska, energooszczędności, wydajności procesowej. </w:t>
            </w:r>
          </w:p>
          <w:p w14:paraId="40F8118E" w14:textId="77777777" w:rsidR="00952980" w:rsidRDefault="00952980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</w:t>
            </w:r>
          </w:p>
          <w:p w14:paraId="2DEE3351" w14:textId="12401F29" w:rsidR="00860415" w:rsidRPr="00952980" w:rsidRDefault="00860415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52980" w:rsidRPr="00292CA0" w14:paraId="4D3C41A1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38BEF1C1" w14:textId="77777777" w:rsidR="00952980" w:rsidRPr="00860415" w:rsidRDefault="00952980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04D49D0" w14:textId="4BD82E90" w:rsidR="00952980" w:rsidRDefault="006343BA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00157C18" w14:textId="25F5AF11" w:rsidR="00952980" w:rsidRPr="00952980" w:rsidRDefault="006343BA" w:rsidP="00860415">
            <w:pPr>
              <w:rPr>
                <w:b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Ocena sposobu zapewnienia </w:t>
            </w:r>
            <w:r>
              <w:rPr>
                <w:rStyle w:val="spellingerror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  <w:t>bezodorowości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8936" w:type="dxa"/>
          </w:tcPr>
          <w:p w14:paraId="53465BCA" w14:textId="595424C2" w:rsidR="00952980" w:rsidRPr="00952980" w:rsidRDefault="00FF6EC2" w:rsidP="00952980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sposobu zapewnienia bezodorowości, przedstawionego przez Wykonawcę.</w:t>
            </w:r>
          </w:p>
        </w:tc>
      </w:tr>
      <w:tr w:rsidR="00860415" w:rsidRPr="00292CA0" w14:paraId="428AB121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1E7A9801" w14:textId="77777777" w:rsidR="00860415" w:rsidRPr="00860415" w:rsidRDefault="00860415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0260EB1" w14:textId="7ADBF99A" w:rsidR="00860415" w:rsidRPr="00292CA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2F0E7C36" w14:textId="5424814E" w:rsidR="00860415" w:rsidRPr="00005801" w:rsidRDefault="00952980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b/>
                <w:sz w:val="20"/>
                <w:lang w:eastAsia="pl-PL"/>
              </w:rPr>
              <w:t>Potencjał wdrożeniowy w skali kraju i Europy</w:t>
            </w:r>
          </w:p>
        </w:tc>
        <w:tc>
          <w:tcPr>
            <w:tcW w:w="8936" w:type="dxa"/>
          </w:tcPr>
          <w:p w14:paraId="59BFEA46" w14:textId="39BDBFB2" w:rsidR="00860415" w:rsidRPr="001B5D08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p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roponowana przez W</w:t>
            </w:r>
            <w:r w:rsid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ykonawcę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Technologia Uniwersalnej Biogazowni oraz jej zastosowania w różnej skali (nie tylko w skali jak w przypadku Demonstratora Technologii o ekwiwalentnej mocy 499 kW) musi mieć potencjał wdrożeniowy w skali kraju i Europy.</w:t>
            </w:r>
          </w:p>
          <w:p w14:paraId="067E9E47" w14:textId="57008646" w:rsidR="00860415" w:rsidRPr="001B5D08" w:rsidRDefault="00860415" w:rsidP="00113BC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952980" w:rsidRPr="00292CA0" w14:paraId="0A0578E2" w14:textId="77777777" w:rsidTr="00113BCD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1401E46" w14:textId="77777777" w:rsidR="00952980" w:rsidRPr="00860415" w:rsidRDefault="00952980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3D65BEA" w14:textId="72EE7E3D" w:rsidR="00952980" w:rsidRDefault="00952980" w:rsidP="00113BC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1190FCD9" w14:textId="4B96E5DB" w:rsidR="00952980" w:rsidRPr="00005801" w:rsidRDefault="00952980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Wykorzystanie masy pofermentacyjnej</w:t>
            </w:r>
          </w:p>
        </w:tc>
        <w:tc>
          <w:tcPr>
            <w:tcW w:w="8936" w:type="dxa"/>
          </w:tcPr>
          <w:p w14:paraId="007E8EFD" w14:textId="7B664586" w:rsidR="00952980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</w:t>
            </w:r>
            <w:r w:rsid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95298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ramach Przedsięwzięcia opracował technologię zagospodarowania masy pofermentacyjnej powstałej po konwersji substratów w Procesie Technologicznym, która zapewni parametry masy pofermentacyjnej, umożliwiające w dalszej konsekwencji dopuszczenie jej do obrotu jako produktu przeznaczonego dla rolnictwa i/lub ogrodnictwa zgodnie z zasadami gospodarki o obiegu zamkniętym.</w:t>
            </w:r>
          </w:p>
          <w:p w14:paraId="0240C656" w14:textId="5657C71D" w:rsidR="00952980" w:rsidRDefault="00952980" w:rsidP="00860415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D87D77" w:rsidRPr="00292CA0" w14:paraId="698FED46" w14:textId="77777777" w:rsidTr="00D87D77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6493766" w14:textId="77777777" w:rsidR="00D87D77" w:rsidRPr="00860415" w:rsidRDefault="00D87D77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A94C037" w14:textId="6794F4C6" w:rsidR="00D87D77" w:rsidRPr="00D87D77" w:rsidRDefault="00D87D77" w:rsidP="00D87D7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551" w:type="dxa"/>
          </w:tcPr>
          <w:p w14:paraId="6928993D" w14:textId="40BB7BE8" w:rsidR="00D87D77" w:rsidRDefault="00D87D77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Usuwanie mikrozanieczyszczeń</w:t>
            </w:r>
          </w:p>
        </w:tc>
        <w:tc>
          <w:tcPr>
            <w:tcW w:w="8936" w:type="dxa"/>
          </w:tcPr>
          <w:p w14:paraId="3FDCF3E3" w14:textId="77777777" w:rsidR="00D87D77" w:rsidRDefault="00D87D77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wymaga, aby W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ykonawca</w:t>
            </w:r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wskazał, czy i w jakim stopniu opracowywana w ramach Przedsięwzięcia Technologia będzie usuwała mikrozanieczyszczenia zawarte w substratach - nawozach naturalnych, dozowanych na Biogazownię - m.in. pestycydy takie jak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Aklonifen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Alachlor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Aldryna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pochodne,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Bifenoks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Endryna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Heksachlorocyckloheksan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(Lindan),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Izoproturon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Trifluralin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; antybiotyki takie jak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Sulfametoksazol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Atenolol</w:t>
            </w:r>
            <w:proofErr w:type="spellEnd"/>
            <w:r w:rsidRPr="00D87D7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Karbamazepina i hormony.</w:t>
            </w:r>
          </w:p>
          <w:p w14:paraId="558BA6EE" w14:textId="3F6FD220" w:rsidR="00D87D77" w:rsidRPr="00952980" w:rsidRDefault="00D87D77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</w:tr>
      <w:tr w:rsidR="00230FB3" w:rsidRPr="00292CA0" w14:paraId="709207D5" w14:textId="77777777" w:rsidTr="00D87D77">
        <w:trPr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3ACB9FAF" w14:textId="77777777" w:rsidR="00230FB3" w:rsidRPr="00860415" w:rsidRDefault="00230FB3" w:rsidP="00860415">
            <w:pPr>
              <w:pStyle w:val="Akapitzlist"/>
              <w:numPr>
                <w:ilvl w:val="0"/>
                <w:numId w:val="33"/>
              </w:num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30B9DAE9" w14:textId="77A36BE2" w:rsidR="00230FB3" w:rsidRDefault="00230FB3" w:rsidP="00D87D7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551" w:type="dxa"/>
          </w:tcPr>
          <w:p w14:paraId="650FEA6B" w14:textId="1E3B07DC" w:rsidR="00230FB3" w:rsidRDefault="00230FB3" w:rsidP="00113BCD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230FB3">
              <w:rPr>
                <w:rFonts w:ascii="Calibri" w:eastAsia="Calibri" w:hAnsi="Calibri" w:cs="Times New Roman"/>
                <w:b/>
                <w:sz w:val="20"/>
                <w:lang w:eastAsia="pl-PL"/>
              </w:rPr>
              <w:t>Doświadczenie Wnioskodawcy i Zespół Projektowy</w:t>
            </w:r>
          </w:p>
        </w:tc>
        <w:tc>
          <w:tcPr>
            <w:tcW w:w="8936" w:type="dxa"/>
          </w:tcPr>
          <w:p w14:paraId="2EA0F98B" w14:textId="1FD467E6" w:rsidR="00230FB3" w:rsidRPr="00D87D77" w:rsidRDefault="00FF6EC2" w:rsidP="00D87D7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dokona oceny doświadczenia i Zespołu Pro</w:t>
            </w:r>
            <w:r w:rsidR="00795A1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jektowego na podstawie informacji przedstawionych we Wniosku/Zaktualizowanej Ofercie.</w:t>
            </w:r>
          </w:p>
        </w:tc>
      </w:tr>
    </w:tbl>
    <w:p w14:paraId="1CE39102" w14:textId="77777777" w:rsidR="00C23867" w:rsidRDefault="00C23867"/>
    <w:sectPr w:rsidR="00C23867" w:rsidSect="00047D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B8A6BF7" w16cex:dateUtc="2020-12-18T18:01:00Z"/>
  <w16cex:commentExtensible w16cex:durableId="37EB4DFF" w16cex:dateUtc="2020-12-20T13:16:46.539Z"/>
  <w16cex:commentExtensible w16cex:durableId="3D93CB74" w16cex:dateUtc="2020-12-20T13:20:02.717Z"/>
  <w16cex:commentExtensible w16cex:durableId="2F64EB87" w16cex:dateUtc="2020-12-20T13:21:28.777Z"/>
  <w16cex:commentExtensible w16cex:durableId="335159F4" w16cex:dateUtc="2020-12-20T13:22:23.033Z"/>
  <w16cex:commentExtensible w16cex:durableId="4F1DAC83" w16cex:dateUtc="2020-12-20T13:24:50.467Z"/>
  <w16cex:commentExtensible w16cex:durableId="61E72FFC" w16cex:dateUtc="2020-12-20T13:25:49.087Z"/>
  <w16cex:commentExtensible w16cex:durableId="4D268A3E" w16cex:dateUtc="2020-12-20T13:28:01.976Z"/>
  <w16cex:commentExtensible w16cex:durableId="2E668BB2" w16cex:dateUtc="2020-12-20T13:32:10.812Z"/>
  <w16cex:commentExtensible w16cex:durableId="6CC6AAB6" w16cex:dateUtc="2020-12-20T13:43:29.332Z"/>
  <w16cex:commentExtensible w16cex:durableId="4CE95171" w16cex:dateUtc="2020-12-20T13:44:07.271Z"/>
  <w16cex:commentExtensible w16cex:durableId="4E74257C" w16cex:dateUtc="2020-12-20T13:44:27.032Z"/>
  <w16cex:commentExtensible w16cex:durableId="1DCC2EA6" w16cex:dateUtc="2020-12-20T13:44:55.344Z"/>
  <w16cex:commentExtensible w16cex:durableId="05D5C6CF" w16cex:dateUtc="2020-12-20T13:45:19.832Z"/>
  <w16cex:commentExtensible w16cex:durableId="0FD5AF3F" w16cex:dateUtc="2020-12-20T13:47:01.75Z"/>
  <w16cex:commentExtensible w16cex:durableId="19287766" w16cex:dateUtc="2020-12-20T17:18:45Z"/>
  <w16cex:commentExtensible w16cex:durableId="2BB668B3" w16cex:dateUtc="2020-12-20T21:58:33.682Z"/>
  <w16cex:commentExtensible w16cex:durableId="2D1DDD12" w16cex:dateUtc="2020-12-21T12:59:13.41Z"/>
  <w16cex:commentExtensible w16cex:durableId="0479D0B6" w16cex:dateUtc="2020-12-21T16:54:52.963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A79DEC9" w16cid:durableId="4171A113"/>
  <w16cid:commentId w16cid:paraId="113EC7D9" w16cid:durableId="1B8A6BF7"/>
  <w16cid:commentId w16cid:paraId="21ED9931" w16cid:durableId="37EB4DFF"/>
  <w16cid:commentId w16cid:paraId="570ED967" w16cid:durableId="3D93CB74"/>
  <w16cid:commentId w16cid:paraId="252E3043" w16cid:durableId="2F64EB87"/>
  <w16cid:commentId w16cid:paraId="5EC6717B" w16cid:durableId="335159F4"/>
  <w16cid:commentId w16cid:paraId="0F4A54C9" w16cid:durableId="4F1DAC83"/>
  <w16cid:commentId w16cid:paraId="4CE53A7E" w16cid:durableId="61E72FFC"/>
  <w16cid:commentId w16cid:paraId="5384F541" w16cid:durableId="4D268A3E"/>
  <w16cid:commentId w16cid:paraId="45F74CBC" w16cid:durableId="2E668BB2"/>
  <w16cid:commentId w16cid:paraId="55DDA344" w16cid:durableId="6CC6AAB6"/>
  <w16cid:commentId w16cid:paraId="0E9E9D7B" w16cid:durableId="4CE95171"/>
  <w16cid:commentId w16cid:paraId="4DD3EF98" w16cid:durableId="4E74257C"/>
  <w16cid:commentId w16cid:paraId="1A8AA66B" w16cid:durableId="1DCC2EA6"/>
  <w16cid:commentId w16cid:paraId="7D298B8E" w16cid:durableId="05D5C6CF"/>
  <w16cid:commentId w16cid:paraId="727F9880" w16cid:durableId="0FD5AF3F"/>
  <w16cid:commentId w16cid:paraId="47050A99" w16cid:durableId="19287766"/>
  <w16cid:commentId w16cid:paraId="116BFC22" w16cid:durableId="2BB668B3"/>
  <w16cid:commentId w16cid:paraId="7782DCF0" w16cid:durableId="2D1DDD12"/>
  <w16cid:commentId w16cid:paraId="591A1F65" w16cid:durableId="4FF49214"/>
  <w16cid:commentId w16cid:paraId="7258978E" w16cid:durableId="0479D0B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A7809" w14:textId="77777777" w:rsidR="0088582A" w:rsidRDefault="0088582A">
      <w:pPr>
        <w:spacing w:after="0" w:line="240" w:lineRule="auto"/>
      </w:pPr>
      <w:r>
        <w:separator/>
      </w:r>
    </w:p>
  </w:endnote>
  <w:endnote w:type="continuationSeparator" w:id="0">
    <w:p w14:paraId="420B993C" w14:textId="77777777" w:rsidR="0088582A" w:rsidRDefault="0088582A">
      <w:pPr>
        <w:spacing w:after="0" w:line="240" w:lineRule="auto"/>
      </w:pPr>
      <w:r>
        <w:continuationSeparator/>
      </w:r>
    </w:p>
  </w:endnote>
  <w:endnote w:type="continuationNotice" w:id="1">
    <w:p w14:paraId="4098CBB3" w14:textId="77777777" w:rsidR="0088582A" w:rsidRDefault="008858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ACA55" w14:textId="77777777" w:rsidR="0088582A" w:rsidRDefault="008858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607" w14:textId="77777777" w:rsidR="0088582A" w:rsidRDefault="008858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F7288" w14:textId="77777777" w:rsidR="0088582A" w:rsidRDefault="008858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0A1EC" w14:textId="77777777" w:rsidR="0088582A" w:rsidRDefault="0088582A">
      <w:pPr>
        <w:spacing w:after="0" w:line="240" w:lineRule="auto"/>
      </w:pPr>
      <w:r>
        <w:separator/>
      </w:r>
    </w:p>
  </w:footnote>
  <w:footnote w:type="continuationSeparator" w:id="0">
    <w:p w14:paraId="61EF7E5E" w14:textId="77777777" w:rsidR="0088582A" w:rsidRDefault="0088582A">
      <w:pPr>
        <w:spacing w:after="0" w:line="240" w:lineRule="auto"/>
      </w:pPr>
      <w:r>
        <w:continuationSeparator/>
      </w:r>
    </w:p>
  </w:footnote>
  <w:footnote w:type="continuationNotice" w:id="1">
    <w:p w14:paraId="2AE17872" w14:textId="77777777" w:rsidR="0088582A" w:rsidRDefault="008858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F2DA2" w14:textId="77777777" w:rsidR="0088582A" w:rsidRDefault="008858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2195"/>
      <w:gridCol w:w="8861"/>
      <w:gridCol w:w="2948"/>
    </w:tblGrid>
    <w:tr w:rsidR="0088582A" w:rsidRPr="000770A6" w14:paraId="7434D53A" w14:textId="77777777" w:rsidTr="0692B22A">
      <w:tc>
        <w:tcPr>
          <w:tcW w:w="2557" w:type="dxa"/>
          <w:tcBorders>
            <w:top w:val="nil"/>
            <w:left w:val="nil"/>
            <w:bottom w:val="nil"/>
            <w:right w:val="nil"/>
          </w:tcBorders>
        </w:tcPr>
        <w:p w14:paraId="0ECED7D3" w14:textId="77777777" w:rsidR="0088582A" w:rsidRDefault="0088582A" w:rsidP="00CA2A11">
          <w:pPr>
            <w:spacing w:before="26"/>
            <w:ind w:left="20" w:right="-134"/>
          </w:pPr>
          <w:bookmarkStart w:id="95" w:name="_Hlk521433261"/>
        </w:p>
      </w:tc>
      <w:tc>
        <w:tcPr>
          <w:tcW w:w="2630" w:type="dxa"/>
          <w:tcBorders>
            <w:top w:val="nil"/>
            <w:left w:val="nil"/>
            <w:bottom w:val="nil"/>
            <w:right w:val="nil"/>
          </w:tcBorders>
        </w:tcPr>
        <w:p w14:paraId="303A8003" w14:textId="77777777" w:rsidR="0088582A" w:rsidRDefault="0088582A" w:rsidP="00047D26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135688BD" wp14:editId="058EC957">
                <wp:extent cx="5490208" cy="327456"/>
                <wp:effectExtent l="0" t="0" r="0" b="0"/>
                <wp:docPr id="1" name="Obraz 1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47" w:type="dxa"/>
          <w:tcBorders>
            <w:top w:val="nil"/>
            <w:left w:val="nil"/>
            <w:bottom w:val="nil"/>
            <w:right w:val="nil"/>
          </w:tcBorders>
        </w:tcPr>
        <w:p w14:paraId="4F4DBC12" w14:textId="77777777" w:rsidR="0088582A" w:rsidRDefault="0088582A" w:rsidP="00CA2A11">
          <w:pPr>
            <w:jc w:val="center"/>
          </w:pPr>
        </w:p>
      </w:tc>
    </w:tr>
  </w:tbl>
  <w:p w14:paraId="29E51858" w14:textId="77777777" w:rsidR="0088582A" w:rsidRDefault="0088582A" w:rsidP="00CA2A11">
    <w:pPr>
      <w:pStyle w:val="Nagwek"/>
      <w:jc w:val="center"/>
      <w:rPr>
        <w:i/>
        <w:sz w:val="15"/>
        <w:szCs w:val="15"/>
      </w:rPr>
    </w:pPr>
  </w:p>
  <w:p w14:paraId="54E3AEA0" w14:textId="15F350B4" w:rsidR="0088582A" w:rsidRDefault="0088582A" w:rsidP="00CA2A11">
    <w:pPr>
      <w:pStyle w:val="Nagwek"/>
      <w:jc w:val="center"/>
    </w:pPr>
    <w:r w:rsidRPr="006B3C31">
      <w:rPr>
        <w:i/>
        <w:sz w:val="15"/>
        <w:szCs w:val="15"/>
      </w:rPr>
      <w:t xml:space="preserve">Niniejsze Przedsięwzięcie stanowi część Projektu pozakonkursowego pn. Podniesienie poziomu innowacyjności gospodarki poprzez realizację </w:t>
    </w:r>
    <w:r>
      <w:rPr>
        <w:i/>
        <w:sz w:val="15"/>
        <w:szCs w:val="15"/>
      </w:rPr>
      <w:t>Przedsięwzię</w:t>
    </w:r>
    <w:r w:rsidRPr="006B3C31">
      <w:rPr>
        <w:i/>
        <w:sz w:val="15"/>
        <w:szCs w:val="15"/>
      </w:rPr>
      <w:t>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</w:r>
    <w:bookmarkEnd w:id="9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9461B" w14:textId="77777777" w:rsidR="0088582A" w:rsidRDefault="008858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67EDA"/>
    <w:multiLevelType w:val="hybridMultilevel"/>
    <w:tmpl w:val="FFFFFFFF"/>
    <w:lvl w:ilvl="0" w:tplc="B01EE2A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59C1D0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8DC196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56A44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AE29EA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2987E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FFE926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EFE462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29AB50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873DAE"/>
    <w:multiLevelType w:val="hybridMultilevel"/>
    <w:tmpl w:val="1436DE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47ED"/>
    <w:multiLevelType w:val="hybridMultilevel"/>
    <w:tmpl w:val="27F0718E"/>
    <w:lvl w:ilvl="0" w:tplc="4AFAB34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C944E5E0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 w:tplc="69A2030A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 w:tplc="D5662AE2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 w:tplc="9D64947E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 w:tplc="2F7E6532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 w:tplc="898C5ECC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 w:tplc="3990B22A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 w:tplc="8AF8D08E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8D458CA"/>
    <w:multiLevelType w:val="hybridMultilevel"/>
    <w:tmpl w:val="642A0460"/>
    <w:lvl w:ilvl="0" w:tplc="0972B398">
      <w:start w:val="1"/>
      <w:numFmt w:val="decimal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061D17"/>
    <w:multiLevelType w:val="hybridMultilevel"/>
    <w:tmpl w:val="5E3C9A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34178"/>
    <w:multiLevelType w:val="hybridMultilevel"/>
    <w:tmpl w:val="E0E69834"/>
    <w:lvl w:ilvl="0" w:tplc="3724BCC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B46741A"/>
    <w:multiLevelType w:val="hybridMultilevel"/>
    <w:tmpl w:val="FFFFFFFF"/>
    <w:lvl w:ilvl="0" w:tplc="A98CEC40">
      <w:start w:val="1"/>
      <w:numFmt w:val="decimal"/>
      <w:lvlText w:val="%1)"/>
      <w:lvlJc w:val="left"/>
      <w:pPr>
        <w:ind w:left="720" w:hanging="360"/>
      </w:pPr>
    </w:lvl>
    <w:lvl w:ilvl="1" w:tplc="03C85834">
      <w:start w:val="1"/>
      <w:numFmt w:val="lowerLetter"/>
      <w:lvlText w:val="%2)"/>
      <w:lvlJc w:val="left"/>
      <w:pPr>
        <w:ind w:left="1440" w:hanging="360"/>
      </w:pPr>
    </w:lvl>
    <w:lvl w:ilvl="2" w:tplc="32986040">
      <w:start w:val="1"/>
      <w:numFmt w:val="lowerRoman"/>
      <w:lvlText w:val="%3)"/>
      <w:lvlJc w:val="right"/>
      <w:pPr>
        <w:ind w:left="2160" w:hanging="180"/>
      </w:pPr>
    </w:lvl>
    <w:lvl w:ilvl="3" w:tplc="E974C7EE">
      <w:start w:val="1"/>
      <w:numFmt w:val="decimal"/>
      <w:lvlText w:val="(%4)"/>
      <w:lvlJc w:val="left"/>
      <w:pPr>
        <w:ind w:left="2880" w:hanging="360"/>
      </w:pPr>
    </w:lvl>
    <w:lvl w:ilvl="4" w:tplc="97CE37A2">
      <w:start w:val="1"/>
      <w:numFmt w:val="lowerLetter"/>
      <w:lvlText w:val="(%5)"/>
      <w:lvlJc w:val="left"/>
      <w:pPr>
        <w:ind w:left="3600" w:hanging="360"/>
      </w:pPr>
    </w:lvl>
    <w:lvl w:ilvl="5" w:tplc="B8004E64">
      <w:start w:val="1"/>
      <w:numFmt w:val="lowerRoman"/>
      <w:lvlText w:val="(%6)"/>
      <w:lvlJc w:val="right"/>
      <w:pPr>
        <w:ind w:left="4320" w:hanging="180"/>
      </w:pPr>
    </w:lvl>
    <w:lvl w:ilvl="6" w:tplc="BEAA0696">
      <w:start w:val="1"/>
      <w:numFmt w:val="decimal"/>
      <w:lvlText w:val="%7."/>
      <w:lvlJc w:val="left"/>
      <w:pPr>
        <w:ind w:left="5040" w:hanging="360"/>
      </w:pPr>
    </w:lvl>
    <w:lvl w:ilvl="7" w:tplc="26807876">
      <w:start w:val="1"/>
      <w:numFmt w:val="lowerLetter"/>
      <w:lvlText w:val="%8."/>
      <w:lvlJc w:val="left"/>
      <w:pPr>
        <w:ind w:left="5760" w:hanging="360"/>
      </w:pPr>
    </w:lvl>
    <w:lvl w:ilvl="8" w:tplc="B500414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E5885"/>
    <w:multiLevelType w:val="hybridMultilevel"/>
    <w:tmpl w:val="4F444D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31213B"/>
    <w:multiLevelType w:val="hybridMultilevel"/>
    <w:tmpl w:val="FFFFFFFF"/>
    <w:lvl w:ilvl="0" w:tplc="335258E4">
      <w:start w:val="1"/>
      <w:numFmt w:val="lowerLetter"/>
      <w:lvlText w:val="%1."/>
      <w:lvlJc w:val="left"/>
      <w:pPr>
        <w:ind w:left="720" w:hanging="360"/>
      </w:pPr>
    </w:lvl>
    <w:lvl w:ilvl="1" w:tplc="97F88012">
      <w:start w:val="1"/>
      <w:numFmt w:val="lowerLetter"/>
      <w:lvlText w:val="%2."/>
      <w:lvlJc w:val="left"/>
      <w:pPr>
        <w:ind w:left="1440" w:hanging="360"/>
      </w:pPr>
    </w:lvl>
    <w:lvl w:ilvl="2" w:tplc="D2ACAE5E">
      <w:start w:val="1"/>
      <w:numFmt w:val="lowerRoman"/>
      <w:lvlText w:val="%3."/>
      <w:lvlJc w:val="right"/>
      <w:pPr>
        <w:ind w:left="2160" w:hanging="180"/>
      </w:pPr>
    </w:lvl>
    <w:lvl w:ilvl="3" w:tplc="DDE6777C">
      <w:start w:val="1"/>
      <w:numFmt w:val="decimal"/>
      <w:lvlText w:val="%4."/>
      <w:lvlJc w:val="left"/>
      <w:pPr>
        <w:ind w:left="2880" w:hanging="360"/>
      </w:pPr>
    </w:lvl>
    <w:lvl w:ilvl="4" w:tplc="4E2AF0B2">
      <w:start w:val="1"/>
      <w:numFmt w:val="lowerLetter"/>
      <w:lvlText w:val="%5."/>
      <w:lvlJc w:val="left"/>
      <w:pPr>
        <w:ind w:left="3600" w:hanging="360"/>
      </w:pPr>
    </w:lvl>
    <w:lvl w:ilvl="5" w:tplc="77E053D4">
      <w:start w:val="1"/>
      <w:numFmt w:val="lowerRoman"/>
      <w:lvlText w:val="%6."/>
      <w:lvlJc w:val="right"/>
      <w:pPr>
        <w:ind w:left="4320" w:hanging="180"/>
      </w:pPr>
    </w:lvl>
    <w:lvl w:ilvl="6" w:tplc="7E4ED2C6">
      <w:start w:val="1"/>
      <w:numFmt w:val="decimal"/>
      <w:lvlText w:val="%7."/>
      <w:lvlJc w:val="left"/>
      <w:pPr>
        <w:ind w:left="5040" w:hanging="360"/>
      </w:pPr>
    </w:lvl>
    <w:lvl w:ilvl="7" w:tplc="95F2FC88">
      <w:start w:val="1"/>
      <w:numFmt w:val="lowerLetter"/>
      <w:lvlText w:val="%8."/>
      <w:lvlJc w:val="left"/>
      <w:pPr>
        <w:ind w:left="5760" w:hanging="360"/>
      </w:pPr>
    </w:lvl>
    <w:lvl w:ilvl="8" w:tplc="8188B79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C130A"/>
    <w:multiLevelType w:val="hybridMultilevel"/>
    <w:tmpl w:val="FFFFFFFF"/>
    <w:lvl w:ilvl="0" w:tplc="28CC6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C10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F09B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2FB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EF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7085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B20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2C7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4A40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35F9E"/>
    <w:multiLevelType w:val="hybridMultilevel"/>
    <w:tmpl w:val="04C668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103C09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32DB4"/>
    <w:multiLevelType w:val="hybridMultilevel"/>
    <w:tmpl w:val="8180789E"/>
    <w:lvl w:ilvl="0" w:tplc="D5BE8CB0">
      <w:start w:val="1"/>
      <w:numFmt w:val="decimal"/>
      <w:lvlText w:val="2.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13" w15:restartNumberingAfterBreak="0">
    <w:nsid w:val="3D036A75"/>
    <w:multiLevelType w:val="hybridMultilevel"/>
    <w:tmpl w:val="B63ED9E0"/>
    <w:lvl w:ilvl="0" w:tplc="D43C8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C4772"/>
    <w:multiLevelType w:val="hybridMultilevel"/>
    <w:tmpl w:val="25B61D7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5" w15:restartNumberingAfterBreak="0">
    <w:nsid w:val="45452F98"/>
    <w:multiLevelType w:val="hybridMultilevel"/>
    <w:tmpl w:val="1C6EE826"/>
    <w:lvl w:ilvl="0" w:tplc="B7FCEE92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CD30287"/>
    <w:multiLevelType w:val="hybridMultilevel"/>
    <w:tmpl w:val="57142CF2"/>
    <w:lvl w:ilvl="0" w:tplc="3724BCC2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4CB4078"/>
    <w:multiLevelType w:val="hybridMultilevel"/>
    <w:tmpl w:val="FF040060"/>
    <w:lvl w:ilvl="0" w:tplc="77022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E3014F"/>
    <w:multiLevelType w:val="hybridMultilevel"/>
    <w:tmpl w:val="301CE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107AD5"/>
    <w:multiLevelType w:val="hybridMultilevel"/>
    <w:tmpl w:val="FFFFFFFF"/>
    <w:lvl w:ilvl="0" w:tplc="1EAE5A14">
      <w:start w:val="1"/>
      <w:numFmt w:val="lowerLetter"/>
      <w:lvlText w:val="%1."/>
      <w:lvlJc w:val="left"/>
      <w:pPr>
        <w:ind w:left="720" w:hanging="360"/>
      </w:pPr>
    </w:lvl>
    <w:lvl w:ilvl="1" w:tplc="1DCEDA86">
      <w:start w:val="1"/>
      <w:numFmt w:val="lowerLetter"/>
      <w:lvlText w:val="%2."/>
      <w:lvlJc w:val="left"/>
      <w:pPr>
        <w:ind w:left="1440" w:hanging="360"/>
      </w:pPr>
    </w:lvl>
    <w:lvl w:ilvl="2" w:tplc="FA8C97C8">
      <w:start w:val="1"/>
      <w:numFmt w:val="lowerRoman"/>
      <w:lvlText w:val="%3."/>
      <w:lvlJc w:val="right"/>
      <w:pPr>
        <w:ind w:left="2160" w:hanging="180"/>
      </w:pPr>
    </w:lvl>
    <w:lvl w:ilvl="3" w:tplc="5BA43B5C">
      <w:start w:val="1"/>
      <w:numFmt w:val="decimal"/>
      <w:lvlText w:val="%4."/>
      <w:lvlJc w:val="left"/>
      <w:pPr>
        <w:ind w:left="2880" w:hanging="360"/>
      </w:pPr>
    </w:lvl>
    <w:lvl w:ilvl="4" w:tplc="A6FCB4A4">
      <w:start w:val="1"/>
      <w:numFmt w:val="lowerLetter"/>
      <w:lvlText w:val="%5."/>
      <w:lvlJc w:val="left"/>
      <w:pPr>
        <w:ind w:left="3600" w:hanging="360"/>
      </w:pPr>
    </w:lvl>
    <w:lvl w:ilvl="5" w:tplc="ABB4B19E">
      <w:start w:val="1"/>
      <w:numFmt w:val="lowerRoman"/>
      <w:lvlText w:val="%6."/>
      <w:lvlJc w:val="right"/>
      <w:pPr>
        <w:ind w:left="4320" w:hanging="180"/>
      </w:pPr>
    </w:lvl>
    <w:lvl w:ilvl="6" w:tplc="98407688">
      <w:start w:val="1"/>
      <w:numFmt w:val="decimal"/>
      <w:lvlText w:val="%7."/>
      <w:lvlJc w:val="left"/>
      <w:pPr>
        <w:ind w:left="5040" w:hanging="360"/>
      </w:pPr>
    </w:lvl>
    <w:lvl w:ilvl="7" w:tplc="A3743F40">
      <w:start w:val="1"/>
      <w:numFmt w:val="lowerLetter"/>
      <w:lvlText w:val="%8."/>
      <w:lvlJc w:val="left"/>
      <w:pPr>
        <w:ind w:left="5760" w:hanging="360"/>
      </w:pPr>
    </w:lvl>
    <w:lvl w:ilvl="8" w:tplc="FE30185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694BE3"/>
    <w:multiLevelType w:val="hybridMultilevel"/>
    <w:tmpl w:val="789434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6224E3"/>
    <w:multiLevelType w:val="hybridMultilevel"/>
    <w:tmpl w:val="1E087AFE"/>
    <w:lvl w:ilvl="0" w:tplc="183065AE">
      <w:start w:val="1"/>
      <w:numFmt w:val="decimal"/>
      <w:lvlText w:val="1.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7344598F"/>
    <w:multiLevelType w:val="hybridMultilevel"/>
    <w:tmpl w:val="AA46C77A"/>
    <w:lvl w:ilvl="0" w:tplc="24BEE712">
      <w:start w:val="1"/>
      <w:numFmt w:val="decimal"/>
      <w:lvlText w:val="%1."/>
      <w:lvlJc w:val="left"/>
      <w:pPr>
        <w:ind w:left="720" w:hanging="360"/>
      </w:pPr>
    </w:lvl>
    <w:lvl w:ilvl="1" w:tplc="51D4BC18">
      <w:start w:val="1"/>
      <w:numFmt w:val="lowerLetter"/>
      <w:lvlText w:val="%2."/>
      <w:lvlJc w:val="left"/>
      <w:pPr>
        <w:ind w:left="1440" w:hanging="360"/>
      </w:pPr>
    </w:lvl>
    <w:lvl w:ilvl="2" w:tplc="76B21308">
      <w:start w:val="1"/>
      <w:numFmt w:val="lowerRoman"/>
      <w:lvlText w:val="%3."/>
      <w:lvlJc w:val="right"/>
      <w:pPr>
        <w:ind w:left="2160" w:hanging="180"/>
      </w:pPr>
    </w:lvl>
    <w:lvl w:ilvl="3" w:tplc="97868776">
      <w:start w:val="1"/>
      <w:numFmt w:val="decimal"/>
      <w:lvlText w:val="%4."/>
      <w:lvlJc w:val="left"/>
      <w:pPr>
        <w:ind w:left="2880" w:hanging="360"/>
      </w:pPr>
    </w:lvl>
    <w:lvl w:ilvl="4" w:tplc="521C81B8">
      <w:start w:val="1"/>
      <w:numFmt w:val="lowerLetter"/>
      <w:lvlText w:val="%5."/>
      <w:lvlJc w:val="left"/>
      <w:pPr>
        <w:ind w:left="3600" w:hanging="360"/>
      </w:pPr>
    </w:lvl>
    <w:lvl w:ilvl="5" w:tplc="05A6FF74">
      <w:start w:val="1"/>
      <w:numFmt w:val="lowerRoman"/>
      <w:lvlText w:val="%6."/>
      <w:lvlJc w:val="right"/>
      <w:pPr>
        <w:ind w:left="4320" w:hanging="180"/>
      </w:pPr>
    </w:lvl>
    <w:lvl w:ilvl="6" w:tplc="C1D0DC68">
      <w:start w:val="1"/>
      <w:numFmt w:val="decimal"/>
      <w:lvlText w:val="%7."/>
      <w:lvlJc w:val="left"/>
      <w:pPr>
        <w:ind w:left="5040" w:hanging="360"/>
      </w:pPr>
    </w:lvl>
    <w:lvl w:ilvl="7" w:tplc="13EE06CE">
      <w:start w:val="1"/>
      <w:numFmt w:val="lowerLetter"/>
      <w:lvlText w:val="%8."/>
      <w:lvlJc w:val="left"/>
      <w:pPr>
        <w:ind w:left="5760" w:hanging="360"/>
      </w:pPr>
    </w:lvl>
    <w:lvl w:ilvl="8" w:tplc="73F4BA1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60053"/>
    <w:multiLevelType w:val="hybridMultilevel"/>
    <w:tmpl w:val="3934F0BE"/>
    <w:lvl w:ilvl="0" w:tplc="04150013">
      <w:start w:val="1"/>
      <w:numFmt w:val="upperRoman"/>
      <w:lvlText w:val="%1."/>
      <w:lvlJc w:val="righ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4" w15:restartNumberingAfterBreak="0">
    <w:nsid w:val="74B75556"/>
    <w:multiLevelType w:val="hybridMultilevel"/>
    <w:tmpl w:val="15884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9"/>
  </w:num>
  <w:num w:numId="5">
    <w:abstractNumId w:val="9"/>
  </w:num>
  <w:num w:numId="6">
    <w:abstractNumId w:val="0"/>
  </w:num>
  <w:num w:numId="7">
    <w:abstractNumId w:val="3"/>
  </w:num>
  <w:num w:numId="8">
    <w:abstractNumId w:val="14"/>
  </w:num>
  <w:num w:numId="9">
    <w:abstractNumId w:val="21"/>
  </w:num>
  <w:num w:numId="10">
    <w:abstractNumId w:val="15"/>
  </w:num>
  <w:num w:numId="11">
    <w:abstractNumId w:val="5"/>
  </w:num>
  <w:num w:numId="12">
    <w:abstractNumId w:val="12"/>
  </w:num>
  <w:num w:numId="13">
    <w:abstractNumId w:val="23"/>
  </w:num>
  <w:num w:numId="14">
    <w:abstractNumId w:val="20"/>
  </w:num>
  <w:num w:numId="15">
    <w:abstractNumId w:val="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</w:num>
  <w:num w:numId="25">
    <w:abstractNumId w:val="22"/>
  </w:num>
  <w:num w:numId="26">
    <w:abstractNumId w:val="13"/>
  </w:num>
  <w:num w:numId="27">
    <w:abstractNumId w:val="18"/>
  </w:num>
  <w:num w:numId="28">
    <w:abstractNumId w:val="7"/>
  </w:num>
  <w:num w:numId="29">
    <w:abstractNumId w:val="1"/>
  </w:num>
  <w:num w:numId="30">
    <w:abstractNumId w:val="10"/>
  </w:num>
  <w:num w:numId="31">
    <w:abstractNumId w:val="4"/>
  </w:num>
  <w:num w:numId="32">
    <w:abstractNumId w:val="24"/>
  </w:num>
  <w:num w:numId="33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A0"/>
    <w:rsid w:val="0000205B"/>
    <w:rsid w:val="00005801"/>
    <w:rsid w:val="00020787"/>
    <w:rsid w:val="000345D7"/>
    <w:rsid w:val="00035724"/>
    <w:rsid w:val="00041ED5"/>
    <w:rsid w:val="00047D26"/>
    <w:rsid w:val="000516ED"/>
    <w:rsid w:val="00057E9A"/>
    <w:rsid w:val="00061AB1"/>
    <w:rsid w:val="00064E57"/>
    <w:rsid w:val="00066DF2"/>
    <w:rsid w:val="0006FBD1"/>
    <w:rsid w:val="000744E0"/>
    <w:rsid w:val="00075C0A"/>
    <w:rsid w:val="00080D09"/>
    <w:rsid w:val="00085773"/>
    <w:rsid w:val="00094FF1"/>
    <w:rsid w:val="00095C17"/>
    <w:rsid w:val="00095DD8"/>
    <w:rsid w:val="000A97DF"/>
    <w:rsid w:val="000B723D"/>
    <w:rsid w:val="000D3C61"/>
    <w:rsid w:val="00102D20"/>
    <w:rsid w:val="00112384"/>
    <w:rsid w:val="00113BCD"/>
    <w:rsid w:val="00135930"/>
    <w:rsid w:val="00146821"/>
    <w:rsid w:val="00155661"/>
    <w:rsid w:val="0016255C"/>
    <w:rsid w:val="0016532E"/>
    <w:rsid w:val="00171F49"/>
    <w:rsid w:val="001737A6"/>
    <w:rsid w:val="00176730"/>
    <w:rsid w:val="001854F7"/>
    <w:rsid w:val="00185F89"/>
    <w:rsid w:val="00187032"/>
    <w:rsid w:val="001B5D08"/>
    <w:rsid w:val="001C13B4"/>
    <w:rsid w:val="001C1417"/>
    <w:rsid w:val="001C5BAE"/>
    <w:rsid w:val="001D0571"/>
    <w:rsid w:val="001D0A08"/>
    <w:rsid w:val="0021533C"/>
    <w:rsid w:val="002238FF"/>
    <w:rsid w:val="00226FEC"/>
    <w:rsid w:val="00230FB3"/>
    <w:rsid w:val="00246EE6"/>
    <w:rsid w:val="00257E90"/>
    <w:rsid w:val="00263504"/>
    <w:rsid w:val="00263E29"/>
    <w:rsid w:val="00267BB2"/>
    <w:rsid w:val="00283F74"/>
    <w:rsid w:val="00284CD4"/>
    <w:rsid w:val="00292CA0"/>
    <w:rsid w:val="00293593"/>
    <w:rsid w:val="00295D53"/>
    <w:rsid w:val="002A4EF7"/>
    <w:rsid w:val="002B5DAC"/>
    <w:rsid w:val="002B71C5"/>
    <w:rsid w:val="002C0A70"/>
    <w:rsid w:val="002C1DC2"/>
    <w:rsid w:val="002D02E4"/>
    <w:rsid w:val="002D4296"/>
    <w:rsid w:val="002E0AF1"/>
    <w:rsid w:val="002E23F5"/>
    <w:rsid w:val="002F5E53"/>
    <w:rsid w:val="00306369"/>
    <w:rsid w:val="00315466"/>
    <w:rsid w:val="003162C5"/>
    <w:rsid w:val="00317D60"/>
    <w:rsid w:val="00327EFF"/>
    <w:rsid w:val="003308A5"/>
    <w:rsid w:val="0033296B"/>
    <w:rsid w:val="00333D62"/>
    <w:rsid w:val="00352829"/>
    <w:rsid w:val="003538E9"/>
    <w:rsid w:val="00355FBA"/>
    <w:rsid w:val="00356365"/>
    <w:rsid w:val="0036C6AF"/>
    <w:rsid w:val="0037487C"/>
    <w:rsid w:val="0038244B"/>
    <w:rsid w:val="00391FF1"/>
    <w:rsid w:val="00392C62"/>
    <w:rsid w:val="003A5B94"/>
    <w:rsid w:val="003A6EE1"/>
    <w:rsid w:val="003B5CB8"/>
    <w:rsid w:val="003C379C"/>
    <w:rsid w:val="003C4673"/>
    <w:rsid w:val="003C60E8"/>
    <w:rsid w:val="003D6ED7"/>
    <w:rsid w:val="003E03CF"/>
    <w:rsid w:val="003E706A"/>
    <w:rsid w:val="003F0677"/>
    <w:rsid w:val="003F7C38"/>
    <w:rsid w:val="00406840"/>
    <w:rsid w:val="00411D79"/>
    <w:rsid w:val="00412990"/>
    <w:rsid w:val="00430E73"/>
    <w:rsid w:val="00430F21"/>
    <w:rsid w:val="00432F77"/>
    <w:rsid w:val="00445379"/>
    <w:rsid w:val="00446C09"/>
    <w:rsid w:val="00447D2A"/>
    <w:rsid w:val="004511D8"/>
    <w:rsid w:val="00457C6A"/>
    <w:rsid w:val="00457FDF"/>
    <w:rsid w:val="00462A9A"/>
    <w:rsid w:val="00464316"/>
    <w:rsid w:val="004704E7"/>
    <w:rsid w:val="004723BB"/>
    <w:rsid w:val="004828DA"/>
    <w:rsid w:val="00490383"/>
    <w:rsid w:val="004915C2"/>
    <w:rsid w:val="004928A8"/>
    <w:rsid w:val="0049772B"/>
    <w:rsid w:val="004A5EF2"/>
    <w:rsid w:val="004A7A40"/>
    <w:rsid w:val="004B6E63"/>
    <w:rsid w:val="004C4741"/>
    <w:rsid w:val="004C535E"/>
    <w:rsid w:val="004D2552"/>
    <w:rsid w:val="004D3D1A"/>
    <w:rsid w:val="004D4DEE"/>
    <w:rsid w:val="004E66B8"/>
    <w:rsid w:val="00505777"/>
    <w:rsid w:val="00506770"/>
    <w:rsid w:val="0051638B"/>
    <w:rsid w:val="00517987"/>
    <w:rsid w:val="00531593"/>
    <w:rsid w:val="00535B7E"/>
    <w:rsid w:val="00540308"/>
    <w:rsid w:val="00555B58"/>
    <w:rsid w:val="00560785"/>
    <w:rsid w:val="0056132F"/>
    <w:rsid w:val="00561504"/>
    <w:rsid w:val="005738CC"/>
    <w:rsid w:val="005753A8"/>
    <w:rsid w:val="00583E1C"/>
    <w:rsid w:val="005878F0"/>
    <w:rsid w:val="005947BE"/>
    <w:rsid w:val="005A7246"/>
    <w:rsid w:val="005B198C"/>
    <w:rsid w:val="005C5100"/>
    <w:rsid w:val="005C7073"/>
    <w:rsid w:val="005D440B"/>
    <w:rsid w:val="005D518C"/>
    <w:rsid w:val="005E0CB4"/>
    <w:rsid w:val="005E35E3"/>
    <w:rsid w:val="005E3FA8"/>
    <w:rsid w:val="005E75CB"/>
    <w:rsid w:val="005F0F39"/>
    <w:rsid w:val="0060013C"/>
    <w:rsid w:val="00605AB5"/>
    <w:rsid w:val="00606B92"/>
    <w:rsid w:val="0061070B"/>
    <w:rsid w:val="00620A0C"/>
    <w:rsid w:val="00631264"/>
    <w:rsid w:val="00632E57"/>
    <w:rsid w:val="00633D59"/>
    <w:rsid w:val="006343BA"/>
    <w:rsid w:val="00646499"/>
    <w:rsid w:val="00654E5D"/>
    <w:rsid w:val="006567C9"/>
    <w:rsid w:val="006607C4"/>
    <w:rsid w:val="006638D1"/>
    <w:rsid w:val="00672771"/>
    <w:rsid w:val="00693CDC"/>
    <w:rsid w:val="006970E0"/>
    <w:rsid w:val="0069757C"/>
    <w:rsid w:val="006A260D"/>
    <w:rsid w:val="006A29E9"/>
    <w:rsid w:val="006B02C3"/>
    <w:rsid w:val="006B5234"/>
    <w:rsid w:val="006C21BA"/>
    <w:rsid w:val="006C2435"/>
    <w:rsid w:val="006C3DF3"/>
    <w:rsid w:val="006C523B"/>
    <w:rsid w:val="006CB32C"/>
    <w:rsid w:val="006D23CA"/>
    <w:rsid w:val="006D5C86"/>
    <w:rsid w:val="006F7D5F"/>
    <w:rsid w:val="00701FB2"/>
    <w:rsid w:val="0072089C"/>
    <w:rsid w:val="007261A4"/>
    <w:rsid w:val="00732BE2"/>
    <w:rsid w:val="007405F9"/>
    <w:rsid w:val="00745DF0"/>
    <w:rsid w:val="00750015"/>
    <w:rsid w:val="007531FA"/>
    <w:rsid w:val="00757F53"/>
    <w:rsid w:val="00762AE0"/>
    <w:rsid w:val="0077142B"/>
    <w:rsid w:val="0077525B"/>
    <w:rsid w:val="00776C04"/>
    <w:rsid w:val="00782757"/>
    <w:rsid w:val="00794012"/>
    <w:rsid w:val="00795A19"/>
    <w:rsid w:val="00797A84"/>
    <w:rsid w:val="007A52E1"/>
    <w:rsid w:val="007B19DD"/>
    <w:rsid w:val="007C14F5"/>
    <w:rsid w:val="007C2372"/>
    <w:rsid w:val="007C29C6"/>
    <w:rsid w:val="007C6ABE"/>
    <w:rsid w:val="007C74B3"/>
    <w:rsid w:val="007D04F6"/>
    <w:rsid w:val="007D4811"/>
    <w:rsid w:val="007E1F74"/>
    <w:rsid w:val="007E4BFB"/>
    <w:rsid w:val="00812AE1"/>
    <w:rsid w:val="00816393"/>
    <w:rsid w:val="0083163D"/>
    <w:rsid w:val="00832E7D"/>
    <w:rsid w:val="008529BB"/>
    <w:rsid w:val="00860415"/>
    <w:rsid w:val="008620A5"/>
    <w:rsid w:val="00864FC1"/>
    <w:rsid w:val="00874222"/>
    <w:rsid w:val="00877DAC"/>
    <w:rsid w:val="0088582A"/>
    <w:rsid w:val="008878B4"/>
    <w:rsid w:val="0089187A"/>
    <w:rsid w:val="00892B51"/>
    <w:rsid w:val="00894A75"/>
    <w:rsid w:val="008B1A75"/>
    <w:rsid w:val="008B35D2"/>
    <w:rsid w:val="008B64E8"/>
    <w:rsid w:val="008C286E"/>
    <w:rsid w:val="008C51F8"/>
    <w:rsid w:val="008D1A6D"/>
    <w:rsid w:val="008D58C5"/>
    <w:rsid w:val="008E2193"/>
    <w:rsid w:val="008E65A4"/>
    <w:rsid w:val="008F7EF6"/>
    <w:rsid w:val="00900DDF"/>
    <w:rsid w:val="00902164"/>
    <w:rsid w:val="00902611"/>
    <w:rsid w:val="00905956"/>
    <w:rsid w:val="00906B98"/>
    <w:rsid w:val="00920C1B"/>
    <w:rsid w:val="009260A7"/>
    <w:rsid w:val="00936E93"/>
    <w:rsid w:val="0094276E"/>
    <w:rsid w:val="009500DA"/>
    <w:rsid w:val="00952980"/>
    <w:rsid w:val="00964C70"/>
    <w:rsid w:val="00964E19"/>
    <w:rsid w:val="00967CB1"/>
    <w:rsid w:val="00976DEC"/>
    <w:rsid w:val="00993E89"/>
    <w:rsid w:val="00997610"/>
    <w:rsid w:val="009A3020"/>
    <w:rsid w:val="009B16B7"/>
    <w:rsid w:val="009B37E3"/>
    <w:rsid w:val="009B6D67"/>
    <w:rsid w:val="009C237E"/>
    <w:rsid w:val="009D0123"/>
    <w:rsid w:val="009D0F29"/>
    <w:rsid w:val="009D113D"/>
    <w:rsid w:val="009D15B8"/>
    <w:rsid w:val="009D1E24"/>
    <w:rsid w:val="009E04DF"/>
    <w:rsid w:val="009E0EA8"/>
    <w:rsid w:val="009E3728"/>
    <w:rsid w:val="009F1355"/>
    <w:rsid w:val="009F7943"/>
    <w:rsid w:val="00A004EA"/>
    <w:rsid w:val="00A13D8F"/>
    <w:rsid w:val="00A27D1C"/>
    <w:rsid w:val="00A30AE4"/>
    <w:rsid w:val="00A316A9"/>
    <w:rsid w:val="00A31BFE"/>
    <w:rsid w:val="00A4015F"/>
    <w:rsid w:val="00A410DB"/>
    <w:rsid w:val="00A437FA"/>
    <w:rsid w:val="00A478E5"/>
    <w:rsid w:val="00A80A32"/>
    <w:rsid w:val="00A917CB"/>
    <w:rsid w:val="00AA0FB4"/>
    <w:rsid w:val="00AA18D5"/>
    <w:rsid w:val="00AA3F82"/>
    <w:rsid w:val="00AA4DE5"/>
    <w:rsid w:val="00AB35EB"/>
    <w:rsid w:val="00AC0296"/>
    <w:rsid w:val="00AC1270"/>
    <w:rsid w:val="00AC40C9"/>
    <w:rsid w:val="00AC49EA"/>
    <w:rsid w:val="00AD2207"/>
    <w:rsid w:val="00AE3505"/>
    <w:rsid w:val="00AE3C7E"/>
    <w:rsid w:val="00AF7B7E"/>
    <w:rsid w:val="00B00806"/>
    <w:rsid w:val="00B02340"/>
    <w:rsid w:val="00B07F79"/>
    <w:rsid w:val="00B219FF"/>
    <w:rsid w:val="00B2323F"/>
    <w:rsid w:val="00B239FB"/>
    <w:rsid w:val="00B23AAA"/>
    <w:rsid w:val="00B342EF"/>
    <w:rsid w:val="00B348B4"/>
    <w:rsid w:val="00B35871"/>
    <w:rsid w:val="00B40180"/>
    <w:rsid w:val="00B45992"/>
    <w:rsid w:val="00B62DC3"/>
    <w:rsid w:val="00B74215"/>
    <w:rsid w:val="00B746A7"/>
    <w:rsid w:val="00BB339A"/>
    <w:rsid w:val="00BB3966"/>
    <w:rsid w:val="00BB4255"/>
    <w:rsid w:val="00BB6524"/>
    <w:rsid w:val="00BC0066"/>
    <w:rsid w:val="00BC0642"/>
    <w:rsid w:val="00BC6DEF"/>
    <w:rsid w:val="00BD0A5C"/>
    <w:rsid w:val="00BD4FC3"/>
    <w:rsid w:val="00BD6306"/>
    <w:rsid w:val="00BE384A"/>
    <w:rsid w:val="00BE3898"/>
    <w:rsid w:val="00BE6EB1"/>
    <w:rsid w:val="00BF4970"/>
    <w:rsid w:val="00BF7B6F"/>
    <w:rsid w:val="00C01288"/>
    <w:rsid w:val="00C0480D"/>
    <w:rsid w:val="00C04AFB"/>
    <w:rsid w:val="00C1057E"/>
    <w:rsid w:val="00C17F52"/>
    <w:rsid w:val="00C23867"/>
    <w:rsid w:val="00C23EDC"/>
    <w:rsid w:val="00C31C5F"/>
    <w:rsid w:val="00C360CE"/>
    <w:rsid w:val="00C37761"/>
    <w:rsid w:val="00C57C90"/>
    <w:rsid w:val="00C60105"/>
    <w:rsid w:val="00C62BBD"/>
    <w:rsid w:val="00C93001"/>
    <w:rsid w:val="00CA2A11"/>
    <w:rsid w:val="00CB47DB"/>
    <w:rsid w:val="00CB6695"/>
    <w:rsid w:val="00CD0B22"/>
    <w:rsid w:val="00CD2BE1"/>
    <w:rsid w:val="00CD3DC4"/>
    <w:rsid w:val="00CD77E3"/>
    <w:rsid w:val="00CF5C1D"/>
    <w:rsid w:val="00CF7C2C"/>
    <w:rsid w:val="00D06A3D"/>
    <w:rsid w:val="00D07590"/>
    <w:rsid w:val="00D3002B"/>
    <w:rsid w:val="00D30DDA"/>
    <w:rsid w:val="00D52661"/>
    <w:rsid w:val="00D562A8"/>
    <w:rsid w:val="00D574D2"/>
    <w:rsid w:val="00D717F5"/>
    <w:rsid w:val="00D73CDC"/>
    <w:rsid w:val="00D84B16"/>
    <w:rsid w:val="00D85A3C"/>
    <w:rsid w:val="00D85D1B"/>
    <w:rsid w:val="00D87D77"/>
    <w:rsid w:val="00D90DE6"/>
    <w:rsid w:val="00D9199F"/>
    <w:rsid w:val="00D92086"/>
    <w:rsid w:val="00D939FF"/>
    <w:rsid w:val="00D93EF4"/>
    <w:rsid w:val="00D94DD4"/>
    <w:rsid w:val="00D97576"/>
    <w:rsid w:val="00DB6541"/>
    <w:rsid w:val="00DD22CF"/>
    <w:rsid w:val="00DF6D82"/>
    <w:rsid w:val="00E0287F"/>
    <w:rsid w:val="00E13501"/>
    <w:rsid w:val="00E1435C"/>
    <w:rsid w:val="00E15848"/>
    <w:rsid w:val="00E2634D"/>
    <w:rsid w:val="00E33C09"/>
    <w:rsid w:val="00E366CC"/>
    <w:rsid w:val="00E421A5"/>
    <w:rsid w:val="00E45E8D"/>
    <w:rsid w:val="00E56CD5"/>
    <w:rsid w:val="00E70FC8"/>
    <w:rsid w:val="00E85948"/>
    <w:rsid w:val="00E939D2"/>
    <w:rsid w:val="00E96579"/>
    <w:rsid w:val="00EA0B83"/>
    <w:rsid w:val="00EA6964"/>
    <w:rsid w:val="00EA7092"/>
    <w:rsid w:val="00EC112F"/>
    <w:rsid w:val="00EC4028"/>
    <w:rsid w:val="00ED6465"/>
    <w:rsid w:val="00EF5D2C"/>
    <w:rsid w:val="00F2079F"/>
    <w:rsid w:val="00F2705E"/>
    <w:rsid w:val="00F30AD6"/>
    <w:rsid w:val="00F40A94"/>
    <w:rsid w:val="00F425C6"/>
    <w:rsid w:val="00F46457"/>
    <w:rsid w:val="00F50B7F"/>
    <w:rsid w:val="00F50C88"/>
    <w:rsid w:val="00F5BC3B"/>
    <w:rsid w:val="00F641D5"/>
    <w:rsid w:val="00F64828"/>
    <w:rsid w:val="00F66500"/>
    <w:rsid w:val="00F67854"/>
    <w:rsid w:val="00F70F22"/>
    <w:rsid w:val="00F745C7"/>
    <w:rsid w:val="00F75609"/>
    <w:rsid w:val="00F829DE"/>
    <w:rsid w:val="00F86DC8"/>
    <w:rsid w:val="00F90E24"/>
    <w:rsid w:val="00F9564D"/>
    <w:rsid w:val="00FB143C"/>
    <w:rsid w:val="00FB37E8"/>
    <w:rsid w:val="00FB4047"/>
    <w:rsid w:val="00FC3809"/>
    <w:rsid w:val="00FC3E51"/>
    <w:rsid w:val="00FC69D3"/>
    <w:rsid w:val="00FC6E19"/>
    <w:rsid w:val="00FD0A3D"/>
    <w:rsid w:val="00FD0F90"/>
    <w:rsid w:val="00FD27A1"/>
    <w:rsid w:val="00FD36C1"/>
    <w:rsid w:val="00FE594F"/>
    <w:rsid w:val="00FE6E98"/>
    <w:rsid w:val="00FF003D"/>
    <w:rsid w:val="00FF6EC2"/>
    <w:rsid w:val="012D182C"/>
    <w:rsid w:val="01308BE0"/>
    <w:rsid w:val="013CE3B9"/>
    <w:rsid w:val="02217BFD"/>
    <w:rsid w:val="02251458"/>
    <w:rsid w:val="023AE8C1"/>
    <w:rsid w:val="023DE411"/>
    <w:rsid w:val="0283B470"/>
    <w:rsid w:val="02D4D861"/>
    <w:rsid w:val="02ECC545"/>
    <w:rsid w:val="0320C392"/>
    <w:rsid w:val="035063BE"/>
    <w:rsid w:val="035EE0F4"/>
    <w:rsid w:val="0453AFB6"/>
    <w:rsid w:val="0470A8C2"/>
    <w:rsid w:val="047B52C1"/>
    <w:rsid w:val="047BC200"/>
    <w:rsid w:val="047E200B"/>
    <w:rsid w:val="0490C76A"/>
    <w:rsid w:val="049FD6D8"/>
    <w:rsid w:val="04C589DF"/>
    <w:rsid w:val="04EEBF1E"/>
    <w:rsid w:val="0601D1F4"/>
    <w:rsid w:val="061FDC5E"/>
    <w:rsid w:val="066BA5A6"/>
    <w:rsid w:val="068A8F7F"/>
    <w:rsid w:val="0691041E"/>
    <w:rsid w:val="0692B22A"/>
    <w:rsid w:val="06BE4A9C"/>
    <w:rsid w:val="06D167BC"/>
    <w:rsid w:val="06F83E86"/>
    <w:rsid w:val="078CC9C7"/>
    <w:rsid w:val="079280AB"/>
    <w:rsid w:val="079E78FC"/>
    <w:rsid w:val="07D788AD"/>
    <w:rsid w:val="0802E3E3"/>
    <w:rsid w:val="08ADBFDB"/>
    <w:rsid w:val="08D59367"/>
    <w:rsid w:val="092E510C"/>
    <w:rsid w:val="09305B58"/>
    <w:rsid w:val="0947F59E"/>
    <w:rsid w:val="099E6F1F"/>
    <w:rsid w:val="09B96B7C"/>
    <w:rsid w:val="09BB730E"/>
    <w:rsid w:val="09BC5982"/>
    <w:rsid w:val="09F76D14"/>
    <w:rsid w:val="0A14CFD3"/>
    <w:rsid w:val="0A476D3C"/>
    <w:rsid w:val="0AE98F44"/>
    <w:rsid w:val="0B933D75"/>
    <w:rsid w:val="0B9FE07B"/>
    <w:rsid w:val="0BC4142A"/>
    <w:rsid w:val="0BFF2A0F"/>
    <w:rsid w:val="0C417150"/>
    <w:rsid w:val="0C48B014"/>
    <w:rsid w:val="0C74E0D3"/>
    <w:rsid w:val="0CC25B2F"/>
    <w:rsid w:val="0CD09BC4"/>
    <w:rsid w:val="0D507854"/>
    <w:rsid w:val="0D582BC2"/>
    <w:rsid w:val="0E092FCB"/>
    <w:rsid w:val="0E1CE9B5"/>
    <w:rsid w:val="0E43C624"/>
    <w:rsid w:val="0E46A116"/>
    <w:rsid w:val="0E48E1CF"/>
    <w:rsid w:val="0E4D5993"/>
    <w:rsid w:val="0EC5DE51"/>
    <w:rsid w:val="0EE4FDF5"/>
    <w:rsid w:val="0F4B1DA3"/>
    <w:rsid w:val="0F617FF4"/>
    <w:rsid w:val="0F727C66"/>
    <w:rsid w:val="0F7FC12A"/>
    <w:rsid w:val="0F841B26"/>
    <w:rsid w:val="0FA5002C"/>
    <w:rsid w:val="0FCB89D3"/>
    <w:rsid w:val="0FDAD733"/>
    <w:rsid w:val="100BE0E4"/>
    <w:rsid w:val="10452AE3"/>
    <w:rsid w:val="10510EC1"/>
    <w:rsid w:val="1073519E"/>
    <w:rsid w:val="108F9179"/>
    <w:rsid w:val="1094AD24"/>
    <w:rsid w:val="109A83AE"/>
    <w:rsid w:val="10B8377A"/>
    <w:rsid w:val="10CBF386"/>
    <w:rsid w:val="10F8CD8F"/>
    <w:rsid w:val="112EAA91"/>
    <w:rsid w:val="1140D08D"/>
    <w:rsid w:val="11B26F6A"/>
    <w:rsid w:val="11D82B6C"/>
    <w:rsid w:val="1299F305"/>
    <w:rsid w:val="12B5F5E5"/>
    <w:rsid w:val="12C60B84"/>
    <w:rsid w:val="12D602AE"/>
    <w:rsid w:val="130AF49E"/>
    <w:rsid w:val="13236199"/>
    <w:rsid w:val="13CAF91B"/>
    <w:rsid w:val="13E1B900"/>
    <w:rsid w:val="1405A7FD"/>
    <w:rsid w:val="14179494"/>
    <w:rsid w:val="14B67BAD"/>
    <w:rsid w:val="14CD5A39"/>
    <w:rsid w:val="14CF6419"/>
    <w:rsid w:val="14EF852C"/>
    <w:rsid w:val="154F0529"/>
    <w:rsid w:val="155D9673"/>
    <w:rsid w:val="158980BB"/>
    <w:rsid w:val="15B39C3A"/>
    <w:rsid w:val="15B44837"/>
    <w:rsid w:val="15DCBC54"/>
    <w:rsid w:val="1658285A"/>
    <w:rsid w:val="16859C4B"/>
    <w:rsid w:val="168D7469"/>
    <w:rsid w:val="16A252DB"/>
    <w:rsid w:val="16B9EBBE"/>
    <w:rsid w:val="16E51423"/>
    <w:rsid w:val="1788241F"/>
    <w:rsid w:val="1797BD37"/>
    <w:rsid w:val="17AB5616"/>
    <w:rsid w:val="17B0A5F5"/>
    <w:rsid w:val="17D69BB8"/>
    <w:rsid w:val="17D7A73D"/>
    <w:rsid w:val="17DFE6A6"/>
    <w:rsid w:val="17FD0C9A"/>
    <w:rsid w:val="18494390"/>
    <w:rsid w:val="18707198"/>
    <w:rsid w:val="18CF75DD"/>
    <w:rsid w:val="18F3A243"/>
    <w:rsid w:val="1961D9C7"/>
    <w:rsid w:val="198F7A51"/>
    <w:rsid w:val="19C7DC28"/>
    <w:rsid w:val="1A1B9DED"/>
    <w:rsid w:val="1A9A635D"/>
    <w:rsid w:val="1AD675BB"/>
    <w:rsid w:val="1ADA2C0A"/>
    <w:rsid w:val="1B0D53FE"/>
    <w:rsid w:val="1B210727"/>
    <w:rsid w:val="1B67EDBE"/>
    <w:rsid w:val="1BB98BFD"/>
    <w:rsid w:val="1BC4D946"/>
    <w:rsid w:val="1C1D4FC7"/>
    <w:rsid w:val="1C26C7DE"/>
    <w:rsid w:val="1C2FC1EA"/>
    <w:rsid w:val="1C8E570B"/>
    <w:rsid w:val="1CB23C86"/>
    <w:rsid w:val="1D03BE1F"/>
    <w:rsid w:val="1D41D51A"/>
    <w:rsid w:val="1D51D4A6"/>
    <w:rsid w:val="1D6D55CB"/>
    <w:rsid w:val="1DC71366"/>
    <w:rsid w:val="1DEA9B5E"/>
    <w:rsid w:val="1DF13C42"/>
    <w:rsid w:val="1E0A4EF9"/>
    <w:rsid w:val="1E51BB3E"/>
    <w:rsid w:val="1E65CBA0"/>
    <w:rsid w:val="1EF70B9B"/>
    <w:rsid w:val="1F1CEA20"/>
    <w:rsid w:val="1FE47F78"/>
    <w:rsid w:val="1FEB4050"/>
    <w:rsid w:val="20538A24"/>
    <w:rsid w:val="20AC84E4"/>
    <w:rsid w:val="20B82546"/>
    <w:rsid w:val="20C9F509"/>
    <w:rsid w:val="20F00DE8"/>
    <w:rsid w:val="21427C27"/>
    <w:rsid w:val="21434137"/>
    <w:rsid w:val="22D20781"/>
    <w:rsid w:val="23363626"/>
    <w:rsid w:val="23AD07B9"/>
    <w:rsid w:val="23C6E551"/>
    <w:rsid w:val="23D8591B"/>
    <w:rsid w:val="24A78C8D"/>
    <w:rsid w:val="24D90F59"/>
    <w:rsid w:val="24F7D48F"/>
    <w:rsid w:val="254F20F1"/>
    <w:rsid w:val="255C0B2F"/>
    <w:rsid w:val="2595D0C6"/>
    <w:rsid w:val="25AACFA1"/>
    <w:rsid w:val="25DAA756"/>
    <w:rsid w:val="2658DCA7"/>
    <w:rsid w:val="26BB89C3"/>
    <w:rsid w:val="2779F00F"/>
    <w:rsid w:val="27965053"/>
    <w:rsid w:val="27FFA947"/>
    <w:rsid w:val="28024899"/>
    <w:rsid w:val="285D3430"/>
    <w:rsid w:val="28867ABB"/>
    <w:rsid w:val="293CF91A"/>
    <w:rsid w:val="294A7FB1"/>
    <w:rsid w:val="296E7F0A"/>
    <w:rsid w:val="298808BA"/>
    <w:rsid w:val="299389FD"/>
    <w:rsid w:val="2ADA9925"/>
    <w:rsid w:val="2B19E661"/>
    <w:rsid w:val="2BDADC65"/>
    <w:rsid w:val="2BF60798"/>
    <w:rsid w:val="2C203A59"/>
    <w:rsid w:val="2C722D36"/>
    <w:rsid w:val="2C734BE7"/>
    <w:rsid w:val="2C7472E6"/>
    <w:rsid w:val="2CAC0384"/>
    <w:rsid w:val="2CB636EB"/>
    <w:rsid w:val="2CDA083E"/>
    <w:rsid w:val="2CDB6C27"/>
    <w:rsid w:val="2CDD2743"/>
    <w:rsid w:val="2CEEFEB7"/>
    <w:rsid w:val="2D0E6A68"/>
    <w:rsid w:val="2D51AED3"/>
    <w:rsid w:val="2E315412"/>
    <w:rsid w:val="2EF91BEB"/>
    <w:rsid w:val="2F17F900"/>
    <w:rsid w:val="2F46EEEB"/>
    <w:rsid w:val="2F4CB462"/>
    <w:rsid w:val="2F621378"/>
    <w:rsid w:val="2F7B3BD5"/>
    <w:rsid w:val="2FA47D0F"/>
    <w:rsid w:val="2FB60BCF"/>
    <w:rsid w:val="2FCD2473"/>
    <w:rsid w:val="2FE6550A"/>
    <w:rsid w:val="30311F83"/>
    <w:rsid w:val="30A786B8"/>
    <w:rsid w:val="30D8495B"/>
    <w:rsid w:val="30EB3F56"/>
    <w:rsid w:val="313D1FDC"/>
    <w:rsid w:val="3153EF46"/>
    <w:rsid w:val="317980ED"/>
    <w:rsid w:val="31EA49EE"/>
    <w:rsid w:val="3261D733"/>
    <w:rsid w:val="328A3696"/>
    <w:rsid w:val="331299E8"/>
    <w:rsid w:val="334569B6"/>
    <w:rsid w:val="334EE85E"/>
    <w:rsid w:val="3374E99A"/>
    <w:rsid w:val="33CFF221"/>
    <w:rsid w:val="33E10ABB"/>
    <w:rsid w:val="33F9CBDB"/>
    <w:rsid w:val="341A73B0"/>
    <w:rsid w:val="342D5D05"/>
    <w:rsid w:val="3454663A"/>
    <w:rsid w:val="353C34A9"/>
    <w:rsid w:val="3581D639"/>
    <w:rsid w:val="358C2B76"/>
    <w:rsid w:val="3592B10F"/>
    <w:rsid w:val="35A5B6C4"/>
    <w:rsid w:val="35AFE744"/>
    <w:rsid w:val="35BA966B"/>
    <w:rsid w:val="35C92D66"/>
    <w:rsid w:val="35D154FC"/>
    <w:rsid w:val="35D5B810"/>
    <w:rsid w:val="37CA054F"/>
    <w:rsid w:val="3849CA3F"/>
    <w:rsid w:val="39099004"/>
    <w:rsid w:val="3951C7F9"/>
    <w:rsid w:val="3A4E56F0"/>
    <w:rsid w:val="3A8CB791"/>
    <w:rsid w:val="3ABF44AA"/>
    <w:rsid w:val="3AE5351A"/>
    <w:rsid w:val="3AF37BCC"/>
    <w:rsid w:val="3B1EC163"/>
    <w:rsid w:val="3B7FFEA8"/>
    <w:rsid w:val="3B894679"/>
    <w:rsid w:val="3C44A255"/>
    <w:rsid w:val="3C70789E"/>
    <w:rsid w:val="3CA63F13"/>
    <w:rsid w:val="3CD42C51"/>
    <w:rsid w:val="3CD8047F"/>
    <w:rsid w:val="3D15E7BD"/>
    <w:rsid w:val="3E912405"/>
    <w:rsid w:val="3F268B14"/>
    <w:rsid w:val="3F8F3B0B"/>
    <w:rsid w:val="3F9BBB1D"/>
    <w:rsid w:val="40043324"/>
    <w:rsid w:val="4022EDA4"/>
    <w:rsid w:val="409B56FA"/>
    <w:rsid w:val="409D122E"/>
    <w:rsid w:val="40ABCFD4"/>
    <w:rsid w:val="40B94679"/>
    <w:rsid w:val="40BF2686"/>
    <w:rsid w:val="411407A3"/>
    <w:rsid w:val="41319314"/>
    <w:rsid w:val="414836D1"/>
    <w:rsid w:val="4165B2AD"/>
    <w:rsid w:val="41B5E547"/>
    <w:rsid w:val="41D682B6"/>
    <w:rsid w:val="420A6742"/>
    <w:rsid w:val="424245EB"/>
    <w:rsid w:val="4268E9B4"/>
    <w:rsid w:val="42A13EF1"/>
    <w:rsid w:val="42CA568F"/>
    <w:rsid w:val="42F3A003"/>
    <w:rsid w:val="431A2BC9"/>
    <w:rsid w:val="432B9A25"/>
    <w:rsid w:val="43F58395"/>
    <w:rsid w:val="44816336"/>
    <w:rsid w:val="44A099F3"/>
    <w:rsid w:val="44C71CF8"/>
    <w:rsid w:val="450DD5F5"/>
    <w:rsid w:val="4513ED37"/>
    <w:rsid w:val="45F448BA"/>
    <w:rsid w:val="461D983E"/>
    <w:rsid w:val="462A5ACC"/>
    <w:rsid w:val="4645BF50"/>
    <w:rsid w:val="46750088"/>
    <w:rsid w:val="4697A1D1"/>
    <w:rsid w:val="46E5B00B"/>
    <w:rsid w:val="46F62163"/>
    <w:rsid w:val="47076323"/>
    <w:rsid w:val="47126638"/>
    <w:rsid w:val="471E2B4C"/>
    <w:rsid w:val="4727D4D4"/>
    <w:rsid w:val="4729FE8E"/>
    <w:rsid w:val="4739352A"/>
    <w:rsid w:val="47474CBC"/>
    <w:rsid w:val="47AADAD1"/>
    <w:rsid w:val="47B78A5E"/>
    <w:rsid w:val="47B7E09B"/>
    <w:rsid w:val="48C3A535"/>
    <w:rsid w:val="49688785"/>
    <w:rsid w:val="499BF439"/>
    <w:rsid w:val="49C1D717"/>
    <w:rsid w:val="49D4C3BA"/>
    <w:rsid w:val="49F9B41E"/>
    <w:rsid w:val="4A7E072E"/>
    <w:rsid w:val="4A8AA65F"/>
    <w:rsid w:val="4A8E510E"/>
    <w:rsid w:val="4ADAA89F"/>
    <w:rsid w:val="4B475A87"/>
    <w:rsid w:val="4B8D5CE9"/>
    <w:rsid w:val="4B9C1E6B"/>
    <w:rsid w:val="4C1A5443"/>
    <w:rsid w:val="4C3140F1"/>
    <w:rsid w:val="4C581078"/>
    <w:rsid w:val="4C712304"/>
    <w:rsid w:val="4CB1DF05"/>
    <w:rsid w:val="4CF25674"/>
    <w:rsid w:val="4D0C62D0"/>
    <w:rsid w:val="4D0D8904"/>
    <w:rsid w:val="4D1D6EFF"/>
    <w:rsid w:val="4D21D73C"/>
    <w:rsid w:val="4D6D7579"/>
    <w:rsid w:val="4DC925F4"/>
    <w:rsid w:val="4E12F1F0"/>
    <w:rsid w:val="4E53915E"/>
    <w:rsid w:val="4E924945"/>
    <w:rsid w:val="4E946663"/>
    <w:rsid w:val="4ECF857F"/>
    <w:rsid w:val="4F06BE18"/>
    <w:rsid w:val="4F0F82DD"/>
    <w:rsid w:val="4FCCFAB5"/>
    <w:rsid w:val="4FD34763"/>
    <w:rsid w:val="5011BD25"/>
    <w:rsid w:val="506B55E0"/>
    <w:rsid w:val="5084FE95"/>
    <w:rsid w:val="50A18278"/>
    <w:rsid w:val="5104BA14"/>
    <w:rsid w:val="5106207D"/>
    <w:rsid w:val="5172FDA8"/>
    <w:rsid w:val="5182487B"/>
    <w:rsid w:val="518B24ED"/>
    <w:rsid w:val="51DBABD2"/>
    <w:rsid w:val="51F403BC"/>
    <w:rsid w:val="51F59578"/>
    <w:rsid w:val="52287892"/>
    <w:rsid w:val="52439F92"/>
    <w:rsid w:val="52587248"/>
    <w:rsid w:val="528FAD47"/>
    <w:rsid w:val="52999F49"/>
    <w:rsid w:val="52A78CF4"/>
    <w:rsid w:val="52B9E849"/>
    <w:rsid w:val="530D5EFA"/>
    <w:rsid w:val="53246EDA"/>
    <w:rsid w:val="5334989E"/>
    <w:rsid w:val="53C448F3"/>
    <w:rsid w:val="54032CBE"/>
    <w:rsid w:val="549E4C59"/>
    <w:rsid w:val="54DCDE79"/>
    <w:rsid w:val="553AB7B0"/>
    <w:rsid w:val="55558F22"/>
    <w:rsid w:val="55BAE33D"/>
    <w:rsid w:val="55C00161"/>
    <w:rsid w:val="55C405FA"/>
    <w:rsid w:val="55C895DD"/>
    <w:rsid w:val="5663FC28"/>
    <w:rsid w:val="568E30E6"/>
    <w:rsid w:val="56F2B5B1"/>
    <w:rsid w:val="573C0C3C"/>
    <w:rsid w:val="574B35A7"/>
    <w:rsid w:val="57606EF6"/>
    <w:rsid w:val="5775C205"/>
    <w:rsid w:val="57B66B82"/>
    <w:rsid w:val="57F05A37"/>
    <w:rsid w:val="57F1BB51"/>
    <w:rsid w:val="57F76FC4"/>
    <w:rsid w:val="58022D5E"/>
    <w:rsid w:val="581CCF0A"/>
    <w:rsid w:val="5848E880"/>
    <w:rsid w:val="587EDC74"/>
    <w:rsid w:val="58A579B2"/>
    <w:rsid w:val="58FA0863"/>
    <w:rsid w:val="596B837A"/>
    <w:rsid w:val="59B7955B"/>
    <w:rsid w:val="59CB15D4"/>
    <w:rsid w:val="59CE8421"/>
    <w:rsid w:val="59DDCAAA"/>
    <w:rsid w:val="5A1502E7"/>
    <w:rsid w:val="5A82DEA3"/>
    <w:rsid w:val="5A972CDB"/>
    <w:rsid w:val="5B08A517"/>
    <w:rsid w:val="5B5E84EA"/>
    <w:rsid w:val="5B9E2C18"/>
    <w:rsid w:val="5BF2A309"/>
    <w:rsid w:val="5BFE386B"/>
    <w:rsid w:val="5C32FD3C"/>
    <w:rsid w:val="5C5EF0B0"/>
    <w:rsid w:val="5C92D2A1"/>
    <w:rsid w:val="5CC789E3"/>
    <w:rsid w:val="5CF77203"/>
    <w:rsid w:val="5D037B89"/>
    <w:rsid w:val="5DBA7F65"/>
    <w:rsid w:val="5E00D5C0"/>
    <w:rsid w:val="5E03F8AD"/>
    <w:rsid w:val="5E99350E"/>
    <w:rsid w:val="5F10907F"/>
    <w:rsid w:val="5F6DA20B"/>
    <w:rsid w:val="5FE9594C"/>
    <w:rsid w:val="5FF00805"/>
    <w:rsid w:val="60561B9A"/>
    <w:rsid w:val="6078CD6E"/>
    <w:rsid w:val="60B0B76B"/>
    <w:rsid w:val="60C88769"/>
    <w:rsid w:val="610045DE"/>
    <w:rsid w:val="615EBE3E"/>
    <w:rsid w:val="6177C8C5"/>
    <w:rsid w:val="6199F0B8"/>
    <w:rsid w:val="61A73B9F"/>
    <w:rsid w:val="61BAC675"/>
    <w:rsid w:val="61BE60B2"/>
    <w:rsid w:val="61EAFA4C"/>
    <w:rsid w:val="62523418"/>
    <w:rsid w:val="625F3927"/>
    <w:rsid w:val="637D70A0"/>
    <w:rsid w:val="638EF8BE"/>
    <w:rsid w:val="63BD53E4"/>
    <w:rsid w:val="6493B502"/>
    <w:rsid w:val="64C180EA"/>
    <w:rsid w:val="64CCBB74"/>
    <w:rsid w:val="6544371F"/>
    <w:rsid w:val="655A7815"/>
    <w:rsid w:val="658D3680"/>
    <w:rsid w:val="65C2085C"/>
    <w:rsid w:val="6600C2A3"/>
    <w:rsid w:val="66519EA4"/>
    <w:rsid w:val="66A4940C"/>
    <w:rsid w:val="66BE6B6F"/>
    <w:rsid w:val="66C1C215"/>
    <w:rsid w:val="66D59841"/>
    <w:rsid w:val="66E6CAD2"/>
    <w:rsid w:val="66EABEFE"/>
    <w:rsid w:val="67939AC9"/>
    <w:rsid w:val="68176F94"/>
    <w:rsid w:val="682D9617"/>
    <w:rsid w:val="683D37BA"/>
    <w:rsid w:val="687BD7E1"/>
    <w:rsid w:val="68829B33"/>
    <w:rsid w:val="68C83432"/>
    <w:rsid w:val="6933DA47"/>
    <w:rsid w:val="69378182"/>
    <w:rsid w:val="69503825"/>
    <w:rsid w:val="69D4AECA"/>
    <w:rsid w:val="69ED1B8D"/>
    <w:rsid w:val="6A182E88"/>
    <w:rsid w:val="6A18B4B0"/>
    <w:rsid w:val="6A33A27A"/>
    <w:rsid w:val="6A6C1C0C"/>
    <w:rsid w:val="6AA8FF9F"/>
    <w:rsid w:val="6AB66191"/>
    <w:rsid w:val="6BC501B7"/>
    <w:rsid w:val="6BD50ABB"/>
    <w:rsid w:val="6C2AE1DF"/>
    <w:rsid w:val="6C60249A"/>
    <w:rsid w:val="6CFABB31"/>
    <w:rsid w:val="6D1CCE46"/>
    <w:rsid w:val="6D25561D"/>
    <w:rsid w:val="6D3A8A4D"/>
    <w:rsid w:val="6D41228B"/>
    <w:rsid w:val="6D6A8F1E"/>
    <w:rsid w:val="6D8FDFEC"/>
    <w:rsid w:val="6DC94B06"/>
    <w:rsid w:val="6E37708D"/>
    <w:rsid w:val="6E4E01A0"/>
    <w:rsid w:val="6E746867"/>
    <w:rsid w:val="6EAB6B0C"/>
    <w:rsid w:val="6EB054F7"/>
    <w:rsid w:val="6EBBA93D"/>
    <w:rsid w:val="6ED8B45A"/>
    <w:rsid w:val="6EDAA567"/>
    <w:rsid w:val="6EE0DCEF"/>
    <w:rsid w:val="6F0D4553"/>
    <w:rsid w:val="6F55ECF7"/>
    <w:rsid w:val="6F7CCEEE"/>
    <w:rsid w:val="6FAC579C"/>
    <w:rsid w:val="6FE307C3"/>
    <w:rsid w:val="7019EA0E"/>
    <w:rsid w:val="702C34A8"/>
    <w:rsid w:val="702C6BB6"/>
    <w:rsid w:val="70453F84"/>
    <w:rsid w:val="707A881C"/>
    <w:rsid w:val="70C5CA56"/>
    <w:rsid w:val="70F1BD58"/>
    <w:rsid w:val="7152B8A8"/>
    <w:rsid w:val="71B3D4FA"/>
    <w:rsid w:val="71CE5127"/>
    <w:rsid w:val="7204D362"/>
    <w:rsid w:val="72CAC890"/>
    <w:rsid w:val="72CB065E"/>
    <w:rsid w:val="7307BA5F"/>
    <w:rsid w:val="73664DA1"/>
    <w:rsid w:val="737EA6AE"/>
    <w:rsid w:val="73CEE7B4"/>
    <w:rsid w:val="7418937D"/>
    <w:rsid w:val="74385F88"/>
    <w:rsid w:val="747872B1"/>
    <w:rsid w:val="7489779E"/>
    <w:rsid w:val="74B5A2BE"/>
    <w:rsid w:val="74DC1002"/>
    <w:rsid w:val="7505BF18"/>
    <w:rsid w:val="752BB603"/>
    <w:rsid w:val="752E3704"/>
    <w:rsid w:val="756EB781"/>
    <w:rsid w:val="7571020C"/>
    <w:rsid w:val="75748165"/>
    <w:rsid w:val="75842508"/>
    <w:rsid w:val="759178AD"/>
    <w:rsid w:val="7597E27D"/>
    <w:rsid w:val="75DBB0F7"/>
    <w:rsid w:val="75F934F2"/>
    <w:rsid w:val="75F99BD0"/>
    <w:rsid w:val="75FA33CB"/>
    <w:rsid w:val="76259BF7"/>
    <w:rsid w:val="76358DDD"/>
    <w:rsid w:val="7693BB97"/>
    <w:rsid w:val="76B1F01C"/>
    <w:rsid w:val="76FAD717"/>
    <w:rsid w:val="775ABE71"/>
    <w:rsid w:val="77A3D91D"/>
    <w:rsid w:val="77AEEC66"/>
    <w:rsid w:val="77D3F038"/>
    <w:rsid w:val="77FFF90C"/>
    <w:rsid w:val="780B8055"/>
    <w:rsid w:val="784DC07D"/>
    <w:rsid w:val="785217D1"/>
    <w:rsid w:val="791351B9"/>
    <w:rsid w:val="791F0C14"/>
    <w:rsid w:val="79AE4CE2"/>
    <w:rsid w:val="79BB5F27"/>
    <w:rsid w:val="7A075A4F"/>
    <w:rsid w:val="7A21B626"/>
    <w:rsid w:val="7AA360C5"/>
    <w:rsid w:val="7AAB30A3"/>
    <w:rsid w:val="7AAF221A"/>
    <w:rsid w:val="7ACB454F"/>
    <w:rsid w:val="7B19A274"/>
    <w:rsid w:val="7B2EEF15"/>
    <w:rsid w:val="7B9B4EA0"/>
    <w:rsid w:val="7C5DCB67"/>
    <w:rsid w:val="7C985579"/>
    <w:rsid w:val="7CCA65C5"/>
    <w:rsid w:val="7CE2ECC6"/>
    <w:rsid w:val="7CE85B00"/>
    <w:rsid w:val="7CE9D4BE"/>
    <w:rsid w:val="7DABF364"/>
    <w:rsid w:val="7DBA9518"/>
    <w:rsid w:val="7DDE4352"/>
    <w:rsid w:val="7EB185F4"/>
    <w:rsid w:val="7EB56A40"/>
    <w:rsid w:val="7ED29849"/>
    <w:rsid w:val="7EDC79F0"/>
    <w:rsid w:val="7EE7B455"/>
    <w:rsid w:val="7F2B55A8"/>
    <w:rsid w:val="7F59EBD9"/>
    <w:rsid w:val="7F9E9369"/>
    <w:rsid w:val="7FEB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288B2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2C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92C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2C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92C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Bezlisty1">
    <w:name w:val="Bez listy1"/>
    <w:next w:val="Bezlisty"/>
    <w:uiPriority w:val="99"/>
    <w:semiHidden/>
    <w:unhideWhenUsed/>
    <w:rsid w:val="00292CA0"/>
  </w:style>
  <w:style w:type="table" w:styleId="Tabela-Siatka">
    <w:name w:val="Table Grid"/>
    <w:basedOn w:val="Standardowy"/>
    <w:uiPriority w:val="39"/>
    <w:rsid w:val="0029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CA0"/>
  </w:style>
  <w:style w:type="paragraph" w:styleId="Stopka">
    <w:name w:val="footer"/>
    <w:basedOn w:val="Normalny"/>
    <w:link w:val="StopkaZnak"/>
    <w:uiPriority w:val="99"/>
    <w:unhideWhenUsed/>
    <w:rsid w:val="00292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CA0"/>
  </w:style>
  <w:style w:type="character" w:styleId="Hipercze">
    <w:name w:val="Hyperlink"/>
    <w:basedOn w:val="Domylnaczcionkaakapitu"/>
    <w:uiPriority w:val="99"/>
    <w:unhideWhenUsed/>
    <w:rsid w:val="00292CA0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2C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2C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2C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2C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2CA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C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CA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"/>
    <w:basedOn w:val="Normalny"/>
    <w:link w:val="AkapitzlistZnak"/>
    <w:qFormat/>
    <w:rsid w:val="00292C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2C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2C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2CA0"/>
    <w:rPr>
      <w:vertAlign w:val="superscript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"/>
    <w:basedOn w:val="Domylnaczcionkaakapitu"/>
    <w:link w:val="Akapitzlist"/>
    <w:locked/>
    <w:rsid w:val="00292CA0"/>
  </w:style>
  <w:style w:type="paragraph" w:styleId="Poprawka">
    <w:name w:val="Revision"/>
    <w:hidden/>
    <w:uiPriority w:val="99"/>
    <w:semiHidden/>
    <w:rsid w:val="00292CA0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292C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2C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paragraph">
    <w:name w:val="paragraph"/>
    <w:basedOn w:val="Normalny"/>
    <w:rsid w:val="00292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92CA0"/>
  </w:style>
  <w:style w:type="character" w:customStyle="1" w:styleId="spellingerror">
    <w:name w:val="spellingerror"/>
    <w:basedOn w:val="Domylnaczcionkaakapitu"/>
    <w:rsid w:val="00292CA0"/>
  </w:style>
  <w:style w:type="character" w:customStyle="1" w:styleId="eop">
    <w:name w:val="eop"/>
    <w:basedOn w:val="Domylnaczcionkaakapitu"/>
    <w:rsid w:val="00292CA0"/>
  </w:style>
  <w:style w:type="character" w:customStyle="1" w:styleId="scxw146383437">
    <w:name w:val="scxw146383437"/>
    <w:basedOn w:val="Domylnaczcionkaakapitu"/>
    <w:rsid w:val="00292CA0"/>
  </w:style>
  <w:style w:type="character" w:customStyle="1" w:styleId="mi">
    <w:name w:val="mi"/>
    <w:basedOn w:val="Domylnaczcionkaakapitu"/>
    <w:rsid w:val="00292CA0"/>
  </w:style>
  <w:style w:type="character" w:customStyle="1" w:styleId="mo">
    <w:name w:val="mo"/>
    <w:basedOn w:val="Domylnaczcionkaakapitu"/>
    <w:rsid w:val="00292CA0"/>
  </w:style>
  <w:style w:type="character" w:customStyle="1" w:styleId="mn">
    <w:name w:val="mn"/>
    <w:basedOn w:val="Domylnaczcionkaakapitu"/>
    <w:rsid w:val="00292CA0"/>
  </w:style>
  <w:style w:type="character" w:customStyle="1" w:styleId="equationplaceholdertext">
    <w:name w:val="equationplaceholdertext"/>
    <w:basedOn w:val="Domylnaczcionkaakapitu"/>
    <w:rsid w:val="00292CA0"/>
  </w:style>
  <w:style w:type="character" w:customStyle="1" w:styleId="scxw79333170">
    <w:name w:val="scxw79333170"/>
    <w:basedOn w:val="Domylnaczcionkaakapitu"/>
    <w:rsid w:val="00292CA0"/>
  </w:style>
  <w:style w:type="character" w:styleId="Uwydatnienie">
    <w:name w:val="Emphasis"/>
    <w:basedOn w:val="Domylnaczcionkaakapitu"/>
    <w:uiPriority w:val="20"/>
    <w:qFormat/>
    <w:rsid w:val="00CB47DB"/>
    <w:rPr>
      <w:i/>
      <w:iCs/>
    </w:rPr>
  </w:style>
  <w:style w:type="character" w:customStyle="1" w:styleId="alb">
    <w:name w:val="a_lb"/>
    <w:basedOn w:val="Domylnaczcionkaakapitu"/>
    <w:rsid w:val="00CB47DB"/>
  </w:style>
  <w:style w:type="paragraph" w:customStyle="1" w:styleId="Default">
    <w:name w:val="Default"/>
    <w:rsid w:val="009D0F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C0A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2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E58D0-413D-4238-91EA-8A5A59BCD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9388</Words>
  <Characters>56328</Characters>
  <Application>Microsoft Office Word</Application>
  <DocSecurity>0</DocSecurity>
  <Lines>469</Lines>
  <Paragraphs>131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2021-02-19T16:13:00Z</dcterms:created>
  <dcterms:modified xsi:type="dcterms:W3CDTF">2021-02-22T15:54:00Z</dcterms:modified>
</cp:coreProperties>
</file>